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18719" w14:textId="3952DC10" w:rsidR="001B3D13" w:rsidRDefault="001B3D13" w:rsidP="001B3D13">
      <w:pPr>
        <w:pStyle w:val="Heading1"/>
        <w:keepNext/>
        <w:keepLines/>
        <w:widowControl/>
        <w:autoSpaceDE/>
        <w:autoSpaceDN/>
        <w:spacing w:before="240" w:line="276" w:lineRule="auto"/>
        <w:ind w:left="0"/>
        <w:rPr>
          <w:ins w:id="0" w:author="User" w:date="2022-12-09T12:32:00Z"/>
          <w:rFonts w:asciiTheme="minorHAnsi" w:eastAsiaTheme="majorEastAsia" w:hAnsiTheme="minorHAnsi" w:cstheme="minorHAnsi"/>
          <w:b w:val="0"/>
          <w:caps/>
          <w:color w:val="2E74B5" w:themeColor="accent1" w:themeShade="BF"/>
          <w:sz w:val="32"/>
          <w:szCs w:val="32"/>
          <w:lang w:val="lv-LV" w:eastAsia="en-US"/>
        </w:rPr>
      </w:pPr>
      <w:r w:rsidRPr="001B3D13">
        <w:rPr>
          <w:rFonts w:asciiTheme="minorHAnsi" w:eastAsiaTheme="majorEastAsia" w:hAnsiTheme="minorHAnsi" w:cstheme="minorHAnsi"/>
          <w:b w:val="0"/>
          <w:caps/>
          <w:color w:val="2E74B5" w:themeColor="accent1" w:themeShade="BF"/>
          <w:sz w:val="32"/>
          <w:szCs w:val="32"/>
          <w:lang w:val="lv-LV" w:eastAsia="en-US"/>
        </w:rPr>
        <w:t>Specifikācijas</w:t>
      </w:r>
    </w:p>
    <w:p w14:paraId="7972485C" w14:textId="77777777" w:rsidR="00956C96" w:rsidRPr="001B3D13" w:rsidRDefault="00956C96" w:rsidP="001B3D13">
      <w:pPr>
        <w:pStyle w:val="Heading1"/>
        <w:keepNext/>
        <w:keepLines/>
        <w:widowControl/>
        <w:autoSpaceDE/>
        <w:autoSpaceDN/>
        <w:spacing w:before="240" w:line="276" w:lineRule="auto"/>
        <w:ind w:left="0"/>
        <w:rPr>
          <w:rFonts w:asciiTheme="minorHAnsi" w:hAnsiTheme="minorHAnsi" w:cstheme="minorHAnsi"/>
          <w:b w:val="0"/>
          <w:sz w:val="32"/>
          <w:szCs w:val="32"/>
        </w:rPr>
      </w:pPr>
    </w:p>
    <w:p w14:paraId="0C5825DF" w14:textId="6B404EC9" w:rsidR="001B3D13" w:rsidRPr="001B3D13" w:rsidRDefault="001B3D13" w:rsidP="00494D9F">
      <w:pPr>
        <w:autoSpaceDE w:val="0"/>
        <w:autoSpaceDN w:val="0"/>
        <w:adjustRightInd w:val="0"/>
        <w:spacing w:after="0" w:line="240" w:lineRule="auto"/>
        <w:rPr>
          <w:rFonts w:cstheme="minorHAnsi"/>
          <w:b/>
          <w:bCs/>
          <w:color w:val="FF0000"/>
          <w:sz w:val="32"/>
          <w:szCs w:val="32"/>
        </w:rPr>
      </w:pPr>
    </w:p>
    <w:p w14:paraId="2BF79B7E" w14:textId="783109F6" w:rsidR="00494D9F" w:rsidRPr="002118B9" w:rsidRDefault="00494D9F" w:rsidP="00494D9F">
      <w:pPr>
        <w:autoSpaceDE w:val="0"/>
        <w:autoSpaceDN w:val="0"/>
        <w:adjustRightInd w:val="0"/>
        <w:spacing w:after="0" w:line="240" w:lineRule="auto"/>
        <w:rPr>
          <w:rFonts w:eastAsiaTheme="majorEastAsia" w:cstheme="minorHAnsi"/>
          <w:color w:val="2E74B5" w:themeColor="accent1" w:themeShade="BF"/>
          <w:sz w:val="26"/>
          <w:szCs w:val="26"/>
        </w:rPr>
      </w:pPr>
      <w:r w:rsidRPr="002118B9">
        <w:rPr>
          <w:rFonts w:eastAsiaTheme="majorEastAsia" w:cstheme="minorHAnsi"/>
          <w:color w:val="2E74B5" w:themeColor="accent1" w:themeShade="BF"/>
          <w:sz w:val="26"/>
          <w:szCs w:val="26"/>
        </w:rPr>
        <w:t>Sējuma saturs</w:t>
      </w:r>
    </w:p>
    <w:p w14:paraId="55150930" w14:textId="77777777" w:rsidR="00494D9F" w:rsidRPr="002118B9" w:rsidRDefault="00494D9F" w:rsidP="00494D9F">
      <w:pPr>
        <w:autoSpaceDE w:val="0"/>
        <w:autoSpaceDN w:val="0"/>
        <w:adjustRightInd w:val="0"/>
        <w:spacing w:after="0" w:line="240" w:lineRule="auto"/>
        <w:rPr>
          <w:rFonts w:cstheme="minorHAnsi"/>
          <w:sz w:val="32"/>
          <w:szCs w:val="32"/>
        </w:rPr>
      </w:pPr>
    </w:p>
    <w:p w14:paraId="230E5D2B" w14:textId="29EDD69C" w:rsidR="00494D9F" w:rsidRPr="002118B9" w:rsidRDefault="00494D9F" w:rsidP="00494D9F">
      <w:pPr>
        <w:autoSpaceDE w:val="0"/>
        <w:autoSpaceDN w:val="0"/>
        <w:adjustRightInd w:val="0"/>
        <w:spacing w:after="0" w:line="276" w:lineRule="auto"/>
        <w:rPr>
          <w:rFonts w:cstheme="minorHAnsi"/>
          <w:b/>
          <w:sz w:val="24"/>
          <w:szCs w:val="24"/>
        </w:rPr>
      </w:pPr>
      <w:r w:rsidRPr="002118B9">
        <w:rPr>
          <w:rFonts w:cstheme="minorHAnsi"/>
          <w:b/>
          <w:sz w:val="24"/>
          <w:szCs w:val="24"/>
        </w:rPr>
        <w:t>1</w:t>
      </w:r>
      <w:r w:rsidR="002118B9">
        <w:rPr>
          <w:rFonts w:cstheme="minorHAnsi"/>
          <w:b/>
          <w:sz w:val="24"/>
          <w:szCs w:val="24"/>
        </w:rPr>
        <w:t>.</w:t>
      </w:r>
      <w:r w:rsidRPr="002118B9">
        <w:rPr>
          <w:rFonts w:cstheme="minorHAnsi"/>
          <w:b/>
          <w:sz w:val="24"/>
          <w:szCs w:val="24"/>
        </w:rPr>
        <w:t xml:space="preserve"> Priekšvārds  </w:t>
      </w:r>
    </w:p>
    <w:p w14:paraId="7918EF38" w14:textId="77777777" w:rsidR="00494D9F" w:rsidRPr="002118B9" w:rsidRDefault="00494D9F" w:rsidP="00494D9F">
      <w:pPr>
        <w:autoSpaceDE w:val="0"/>
        <w:autoSpaceDN w:val="0"/>
        <w:adjustRightInd w:val="0"/>
        <w:spacing w:after="0" w:line="276" w:lineRule="auto"/>
        <w:rPr>
          <w:rFonts w:cstheme="minorHAnsi"/>
        </w:rPr>
      </w:pPr>
      <w:r w:rsidRPr="002118B9">
        <w:rPr>
          <w:rFonts w:cstheme="minorHAnsi"/>
        </w:rPr>
        <w:t>1.1 Vispārīgie norādījumi, definīcijas un skaidrojumi</w:t>
      </w:r>
    </w:p>
    <w:p w14:paraId="4C9E24D0" w14:textId="77777777" w:rsidR="00494D9F" w:rsidRPr="002118B9" w:rsidRDefault="00494D9F" w:rsidP="00494D9F">
      <w:pPr>
        <w:autoSpaceDE w:val="0"/>
        <w:autoSpaceDN w:val="0"/>
        <w:adjustRightInd w:val="0"/>
        <w:spacing w:after="0" w:line="276" w:lineRule="auto"/>
        <w:rPr>
          <w:rFonts w:cstheme="minorHAnsi"/>
        </w:rPr>
      </w:pPr>
      <w:r w:rsidRPr="002118B9">
        <w:rPr>
          <w:rFonts w:cstheme="minorHAnsi"/>
        </w:rPr>
        <w:t xml:space="preserve">1.2 Darbu daudzuma noteikšana un izmaksas   </w:t>
      </w:r>
    </w:p>
    <w:p w14:paraId="69F727EF" w14:textId="77777777" w:rsidR="00494D9F" w:rsidRPr="002118B9" w:rsidRDefault="00494D9F" w:rsidP="00494D9F">
      <w:pPr>
        <w:autoSpaceDE w:val="0"/>
        <w:autoSpaceDN w:val="0"/>
        <w:adjustRightInd w:val="0"/>
        <w:spacing w:after="0" w:line="276" w:lineRule="auto"/>
        <w:rPr>
          <w:rFonts w:cstheme="minorHAnsi"/>
        </w:rPr>
      </w:pPr>
      <w:r w:rsidRPr="002118B9">
        <w:rPr>
          <w:rFonts w:cstheme="minorHAnsi"/>
        </w:rPr>
        <w:t xml:space="preserve">1.3 Kvalitātes kontrole </w:t>
      </w:r>
    </w:p>
    <w:p w14:paraId="49C3FD00" w14:textId="77777777" w:rsidR="00494D9F" w:rsidRPr="002118B9" w:rsidRDefault="00494D9F" w:rsidP="00494D9F">
      <w:pPr>
        <w:autoSpaceDE w:val="0"/>
        <w:autoSpaceDN w:val="0"/>
        <w:adjustRightInd w:val="0"/>
        <w:spacing w:after="0" w:line="276" w:lineRule="auto"/>
        <w:rPr>
          <w:rFonts w:cstheme="minorHAnsi"/>
        </w:rPr>
      </w:pPr>
      <w:r w:rsidRPr="002118B9">
        <w:rPr>
          <w:rFonts w:cstheme="minorHAnsi"/>
        </w:rPr>
        <w:t>1.4 Vides aizsardzības pasākumi</w:t>
      </w:r>
    </w:p>
    <w:p w14:paraId="7ECDC888" w14:textId="77777777" w:rsidR="00494D9F" w:rsidRPr="002118B9" w:rsidRDefault="00494D9F" w:rsidP="00494D9F">
      <w:pPr>
        <w:autoSpaceDE w:val="0"/>
        <w:autoSpaceDN w:val="0"/>
        <w:adjustRightInd w:val="0"/>
        <w:spacing w:after="0" w:line="276" w:lineRule="auto"/>
        <w:rPr>
          <w:rFonts w:cstheme="minorHAnsi"/>
          <w:b/>
          <w:sz w:val="24"/>
          <w:szCs w:val="24"/>
        </w:rPr>
      </w:pPr>
      <w:r w:rsidRPr="002118B9">
        <w:rPr>
          <w:rFonts w:cstheme="minorHAnsi"/>
          <w:b/>
          <w:sz w:val="24"/>
          <w:szCs w:val="24"/>
        </w:rPr>
        <w:t>2. Būvdarbiem izmantojamo materiālu specifikācijas</w:t>
      </w:r>
    </w:p>
    <w:p w14:paraId="364C90F4" w14:textId="14ED9682" w:rsidR="00494D9F" w:rsidRPr="002118B9" w:rsidRDefault="00494D9F" w:rsidP="00494D9F">
      <w:pPr>
        <w:autoSpaceDE w:val="0"/>
        <w:autoSpaceDN w:val="0"/>
        <w:adjustRightInd w:val="0"/>
        <w:spacing w:after="0" w:line="276" w:lineRule="auto"/>
        <w:rPr>
          <w:rFonts w:cstheme="minorHAnsi"/>
        </w:rPr>
      </w:pPr>
      <w:r w:rsidRPr="002118B9">
        <w:rPr>
          <w:rFonts w:cstheme="minorHAnsi"/>
        </w:rPr>
        <w:t>2.</w:t>
      </w:r>
      <w:r w:rsidR="00E0479D" w:rsidRPr="00130D44">
        <w:rPr>
          <w:rFonts w:cstheme="minorHAnsi"/>
        </w:rPr>
        <w:t>1</w:t>
      </w:r>
      <w:r w:rsidRPr="002118B9">
        <w:rPr>
          <w:rFonts w:cstheme="minorHAnsi"/>
        </w:rPr>
        <w:t xml:space="preserve"> Betons</w:t>
      </w:r>
    </w:p>
    <w:p w14:paraId="3261A50D" w14:textId="7D7C60FB" w:rsidR="00494D9F" w:rsidRPr="002118B9" w:rsidRDefault="00494D9F" w:rsidP="00494D9F">
      <w:pPr>
        <w:autoSpaceDE w:val="0"/>
        <w:autoSpaceDN w:val="0"/>
        <w:adjustRightInd w:val="0"/>
        <w:spacing w:after="0" w:line="276" w:lineRule="auto"/>
        <w:rPr>
          <w:rFonts w:cstheme="minorHAnsi"/>
        </w:rPr>
      </w:pPr>
      <w:r w:rsidRPr="002118B9">
        <w:rPr>
          <w:rFonts w:cstheme="minorHAnsi"/>
        </w:rPr>
        <w:t>2.</w:t>
      </w:r>
      <w:r w:rsidR="00E0479D" w:rsidRPr="00130D44">
        <w:rPr>
          <w:rFonts w:cstheme="minorHAnsi"/>
        </w:rPr>
        <w:t>2</w:t>
      </w:r>
      <w:r w:rsidRPr="002118B9">
        <w:rPr>
          <w:rFonts w:cstheme="minorHAnsi"/>
        </w:rPr>
        <w:t xml:space="preserve"> Stiegrojums</w:t>
      </w:r>
    </w:p>
    <w:p w14:paraId="6705B757" w14:textId="78FDD497" w:rsidR="00494D9F" w:rsidRDefault="00494D9F" w:rsidP="00494D9F">
      <w:pPr>
        <w:autoSpaceDE w:val="0"/>
        <w:autoSpaceDN w:val="0"/>
        <w:adjustRightInd w:val="0"/>
        <w:spacing w:after="0" w:line="276" w:lineRule="auto"/>
        <w:rPr>
          <w:ins w:id="1" w:author="User" w:date="2022-12-09T16:50:00Z"/>
          <w:rFonts w:cstheme="minorHAnsi"/>
        </w:rPr>
      </w:pPr>
      <w:r w:rsidRPr="002118B9">
        <w:rPr>
          <w:rFonts w:cstheme="minorHAnsi"/>
        </w:rPr>
        <w:t>2.</w:t>
      </w:r>
      <w:r w:rsidR="00E0479D" w:rsidRPr="00130D44">
        <w:rPr>
          <w:rFonts w:cstheme="minorHAnsi"/>
        </w:rPr>
        <w:t>3</w:t>
      </w:r>
      <w:r w:rsidRPr="002118B9">
        <w:rPr>
          <w:rFonts w:cstheme="minorHAnsi"/>
        </w:rPr>
        <w:t xml:space="preserve"> Tērauds</w:t>
      </w:r>
    </w:p>
    <w:p w14:paraId="6207AA8F" w14:textId="143459D2" w:rsidR="002050FE" w:rsidRPr="002118B9" w:rsidRDefault="002050FE" w:rsidP="00494D9F">
      <w:pPr>
        <w:autoSpaceDE w:val="0"/>
        <w:autoSpaceDN w:val="0"/>
        <w:adjustRightInd w:val="0"/>
        <w:spacing w:after="0" w:line="276" w:lineRule="auto"/>
        <w:rPr>
          <w:rFonts w:cstheme="minorHAnsi"/>
        </w:rPr>
      </w:pPr>
      <w:ins w:id="2" w:author="User" w:date="2022-12-09T16:50:00Z">
        <w:r>
          <w:rPr>
            <w:rFonts w:cstheme="minorHAnsi"/>
          </w:rPr>
          <w:t>2.4 Šķembas</w:t>
        </w:r>
      </w:ins>
    </w:p>
    <w:p w14:paraId="615779B7" w14:textId="77777777" w:rsidR="00021E50" w:rsidRPr="002118B9" w:rsidRDefault="00494D9F" w:rsidP="00494D9F">
      <w:pPr>
        <w:autoSpaceDE w:val="0"/>
        <w:autoSpaceDN w:val="0"/>
        <w:adjustRightInd w:val="0"/>
        <w:spacing w:after="0" w:line="276" w:lineRule="auto"/>
        <w:rPr>
          <w:rFonts w:cstheme="minorHAnsi"/>
          <w:b/>
          <w:sz w:val="24"/>
          <w:szCs w:val="24"/>
        </w:rPr>
      </w:pPr>
      <w:r w:rsidRPr="002118B9">
        <w:rPr>
          <w:rFonts w:cstheme="minorHAnsi"/>
          <w:b/>
          <w:sz w:val="24"/>
          <w:szCs w:val="24"/>
        </w:rPr>
        <w:t>3. Norādes būvdarbu veikšanai</w:t>
      </w:r>
    </w:p>
    <w:p w14:paraId="73E55E02" w14:textId="77777777" w:rsidR="00494D9F" w:rsidRPr="002118B9" w:rsidRDefault="00494D9F" w:rsidP="00494D9F">
      <w:pPr>
        <w:autoSpaceDE w:val="0"/>
        <w:autoSpaceDN w:val="0"/>
        <w:adjustRightInd w:val="0"/>
        <w:spacing w:after="0" w:line="276" w:lineRule="auto"/>
        <w:rPr>
          <w:rFonts w:cstheme="minorHAnsi"/>
        </w:rPr>
      </w:pPr>
      <w:r w:rsidRPr="002118B9">
        <w:rPr>
          <w:rFonts w:cstheme="minorHAnsi"/>
        </w:rPr>
        <w:t>3.1 Darba drošība</w:t>
      </w:r>
    </w:p>
    <w:p w14:paraId="41546E95" w14:textId="77777777" w:rsidR="00494D9F" w:rsidRPr="002118B9" w:rsidRDefault="00494D9F" w:rsidP="00494D9F">
      <w:pPr>
        <w:autoSpaceDE w:val="0"/>
        <w:autoSpaceDN w:val="0"/>
        <w:adjustRightInd w:val="0"/>
        <w:spacing w:after="0" w:line="276" w:lineRule="auto"/>
        <w:rPr>
          <w:rFonts w:cstheme="minorHAnsi"/>
        </w:rPr>
      </w:pPr>
      <w:r w:rsidRPr="002118B9">
        <w:rPr>
          <w:rFonts w:cstheme="minorHAnsi"/>
        </w:rPr>
        <w:t>3.2 Sagatavošanas darbi</w:t>
      </w:r>
    </w:p>
    <w:p w14:paraId="5F232DB5" w14:textId="24502AAD" w:rsidR="00494D9F" w:rsidRPr="002118B9" w:rsidRDefault="00494D9F" w:rsidP="00494D9F">
      <w:pPr>
        <w:autoSpaceDE w:val="0"/>
        <w:autoSpaceDN w:val="0"/>
        <w:adjustRightInd w:val="0"/>
        <w:spacing w:after="0" w:line="276" w:lineRule="auto"/>
        <w:rPr>
          <w:rFonts w:cstheme="minorHAnsi"/>
        </w:rPr>
      </w:pPr>
      <w:r w:rsidRPr="002118B9">
        <w:rPr>
          <w:rFonts w:cstheme="minorHAnsi"/>
        </w:rPr>
        <w:t xml:space="preserve">      3.2.1 Mobilizācija</w:t>
      </w:r>
      <w:r w:rsidR="00CB4E01">
        <w:rPr>
          <w:rFonts w:cstheme="minorHAnsi"/>
        </w:rPr>
        <w:t xml:space="preserve"> un demobilizācija</w:t>
      </w:r>
    </w:p>
    <w:p w14:paraId="639D61F4" w14:textId="77777777" w:rsidR="00494D9F" w:rsidRPr="002118B9" w:rsidRDefault="00494D9F" w:rsidP="00494D9F">
      <w:pPr>
        <w:autoSpaceDE w:val="0"/>
        <w:autoSpaceDN w:val="0"/>
        <w:adjustRightInd w:val="0"/>
        <w:spacing w:after="0" w:line="276" w:lineRule="auto"/>
        <w:rPr>
          <w:rFonts w:cstheme="minorHAnsi"/>
        </w:rPr>
      </w:pPr>
      <w:r w:rsidRPr="002118B9">
        <w:rPr>
          <w:rFonts w:cstheme="minorHAnsi"/>
        </w:rPr>
        <w:t xml:space="preserve">      3.2.2 Būvju asu nospraušana</w:t>
      </w:r>
    </w:p>
    <w:p w14:paraId="27C3A861" w14:textId="4E380A57" w:rsidR="00494D9F" w:rsidRPr="002118B9" w:rsidRDefault="00494D9F" w:rsidP="00494D9F">
      <w:pPr>
        <w:autoSpaceDE w:val="0"/>
        <w:autoSpaceDN w:val="0"/>
        <w:adjustRightInd w:val="0"/>
        <w:spacing w:after="0" w:line="276" w:lineRule="auto"/>
        <w:rPr>
          <w:rFonts w:cstheme="minorHAnsi"/>
        </w:rPr>
      </w:pPr>
      <w:r w:rsidRPr="002118B9">
        <w:rPr>
          <w:rFonts w:cstheme="minorHAnsi"/>
        </w:rPr>
        <w:t xml:space="preserve">      3.2.3 Esošo komunikāciju aizsardzība</w:t>
      </w:r>
    </w:p>
    <w:p w14:paraId="56F194A7" w14:textId="019BD696" w:rsidR="00E0479D" w:rsidRPr="002118B9" w:rsidRDefault="00E0479D" w:rsidP="00E0479D">
      <w:pPr>
        <w:autoSpaceDE w:val="0"/>
        <w:autoSpaceDN w:val="0"/>
        <w:adjustRightInd w:val="0"/>
        <w:spacing w:after="0" w:line="276" w:lineRule="auto"/>
        <w:rPr>
          <w:rFonts w:cstheme="minorHAnsi"/>
        </w:rPr>
      </w:pPr>
      <w:r w:rsidRPr="002118B9">
        <w:rPr>
          <w:rFonts w:cstheme="minorHAnsi"/>
        </w:rPr>
        <w:t xml:space="preserve">      3.2.4 Esošo konstrukciju demontāža</w:t>
      </w:r>
    </w:p>
    <w:p w14:paraId="34585EB2" w14:textId="528AF5A3" w:rsidR="00E0479D" w:rsidRPr="002118B9" w:rsidRDefault="00E0479D" w:rsidP="00E0479D">
      <w:pPr>
        <w:autoSpaceDE w:val="0"/>
        <w:autoSpaceDN w:val="0"/>
        <w:adjustRightInd w:val="0"/>
        <w:spacing w:after="0" w:line="276" w:lineRule="auto"/>
        <w:rPr>
          <w:rFonts w:cstheme="minorHAnsi"/>
        </w:rPr>
      </w:pPr>
      <w:r w:rsidRPr="002118B9">
        <w:rPr>
          <w:rFonts w:cstheme="minorHAnsi"/>
        </w:rPr>
        <w:t>3.</w:t>
      </w:r>
      <w:r w:rsidR="001573B4" w:rsidRPr="002118B9">
        <w:rPr>
          <w:rFonts w:cstheme="minorHAnsi"/>
        </w:rPr>
        <w:t>3</w:t>
      </w:r>
      <w:r w:rsidRPr="002118B9">
        <w:rPr>
          <w:rFonts w:cstheme="minorHAnsi"/>
        </w:rPr>
        <w:t xml:space="preserve"> Tērauda darbi</w:t>
      </w:r>
    </w:p>
    <w:p w14:paraId="3D359F51" w14:textId="4FC8A9E8" w:rsidR="00E0479D" w:rsidRPr="002118B9" w:rsidRDefault="00E0479D" w:rsidP="00E0479D">
      <w:pPr>
        <w:autoSpaceDE w:val="0"/>
        <w:autoSpaceDN w:val="0"/>
        <w:adjustRightInd w:val="0"/>
        <w:spacing w:after="0" w:line="276" w:lineRule="auto"/>
        <w:rPr>
          <w:rFonts w:cstheme="minorHAnsi"/>
        </w:rPr>
      </w:pPr>
      <w:r w:rsidRPr="002118B9">
        <w:rPr>
          <w:rFonts w:cstheme="minorHAnsi"/>
        </w:rPr>
        <w:t xml:space="preserve">      3.</w:t>
      </w:r>
      <w:r w:rsidR="001573B4" w:rsidRPr="002118B9">
        <w:rPr>
          <w:rFonts w:cstheme="minorHAnsi"/>
        </w:rPr>
        <w:t>3</w:t>
      </w:r>
      <w:r w:rsidRPr="002118B9">
        <w:rPr>
          <w:rFonts w:cstheme="minorHAnsi"/>
        </w:rPr>
        <w:t xml:space="preserve">.1 </w:t>
      </w:r>
      <w:r w:rsidR="001573B4" w:rsidRPr="002118B9">
        <w:rPr>
          <w:rFonts w:cstheme="minorHAnsi"/>
        </w:rPr>
        <w:t>M</w:t>
      </w:r>
      <w:r w:rsidRPr="002118B9">
        <w:rPr>
          <w:rFonts w:cstheme="minorHAnsi"/>
        </w:rPr>
        <w:t>ateriālu piegāde</w:t>
      </w:r>
    </w:p>
    <w:p w14:paraId="466ED0DC" w14:textId="6C65D677" w:rsidR="001573B4" w:rsidRPr="002118B9" w:rsidRDefault="00E0479D" w:rsidP="00E0479D">
      <w:pPr>
        <w:autoSpaceDE w:val="0"/>
        <w:autoSpaceDN w:val="0"/>
        <w:adjustRightInd w:val="0"/>
        <w:spacing w:after="0" w:line="276" w:lineRule="auto"/>
        <w:rPr>
          <w:rFonts w:cstheme="minorHAnsi"/>
        </w:rPr>
      </w:pPr>
      <w:r w:rsidRPr="002118B9">
        <w:rPr>
          <w:rFonts w:cstheme="minorHAnsi"/>
        </w:rPr>
        <w:t xml:space="preserve">      3.</w:t>
      </w:r>
      <w:r w:rsidR="001573B4" w:rsidRPr="002118B9">
        <w:rPr>
          <w:rFonts w:cstheme="minorHAnsi"/>
        </w:rPr>
        <w:t>3</w:t>
      </w:r>
      <w:r w:rsidRPr="002118B9">
        <w:rPr>
          <w:rFonts w:cstheme="minorHAnsi"/>
        </w:rPr>
        <w:t xml:space="preserve">.2 </w:t>
      </w:r>
      <w:r w:rsidR="001573B4" w:rsidRPr="002118B9">
        <w:rPr>
          <w:rFonts w:cstheme="minorHAnsi"/>
        </w:rPr>
        <w:t>Metināšanas darbi</w:t>
      </w:r>
    </w:p>
    <w:p w14:paraId="773F586C" w14:textId="645F1DC0" w:rsidR="001573B4" w:rsidRPr="002118B9" w:rsidDel="009B760E" w:rsidRDefault="00E0479D" w:rsidP="00E0479D">
      <w:pPr>
        <w:autoSpaceDE w:val="0"/>
        <w:autoSpaceDN w:val="0"/>
        <w:adjustRightInd w:val="0"/>
        <w:spacing w:after="0" w:line="276" w:lineRule="auto"/>
        <w:rPr>
          <w:del w:id="3" w:author="User" w:date="2023-02-03T11:25:00Z"/>
          <w:rFonts w:cstheme="minorHAnsi"/>
        </w:rPr>
      </w:pPr>
      <w:del w:id="4" w:author="User" w:date="2023-02-03T11:25:00Z">
        <w:r w:rsidRPr="002118B9" w:rsidDel="009B760E">
          <w:rPr>
            <w:rFonts w:cstheme="minorHAnsi"/>
          </w:rPr>
          <w:delText xml:space="preserve">      3.</w:delText>
        </w:r>
        <w:r w:rsidR="001573B4" w:rsidRPr="002118B9" w:rsidDel="009B760E">
          <w:rPr>
            <w:rFonts w:cstheme="minorHAnsi"/>
          </w:rPr>
          <w:delText>3</w:delText>
        </w:r>
        <w:r w:rsidRPr="002118B9" w:rsidDel="009B760E">
          <w:rPr>
            <w:rFonts w:cstheme="minorHAnsi"/>
          </w:rPr>
          <w:delText xml:space="preserve">.3 </w:delText>
        </w:r>
        <w:r w:rsidR="001573B4" w:rsidRPr="002118B9" w:rsidDel="009B760E">
          <w:rPr>
            <w:rFonts w:cstheme="minorHAnsi"/>
          </w:rPr>
          <w:delText>Tērauda pāļu izbūve</w:delText>
        </w:r>
      </w:del>
    </w:p>
    <w:p w14:paraId="6F34B85A" w14:textId="6441126B" w:rsidR="001573B4" w:rsidRPr="002118B9" w:rsidRDefault="001573B4" w:rsidP="001573B4">
      <w:pPr>
        <w:autoSpaceDE w:val="0"/>
        <w:autoSpaceDN w:val="0"/>
        <w:adjustRightInd w:val="0"/>
        <w:spacing w:after="0" w:line="276" w:lineRule="auto"/>
        <w:rPr>
          <w:rFonts w:cstheme="minorHAnsi"/>
        </w:rPr>
      </w:pPr>
      <w:r w:rsidRPr="002118B9">
        <w:rPr>
          <w:rFonts w:cstheme="minorHAnsi"/>
        </w:rPr>
        <w:t xml:space="preserve">      3.3.</w:t>
      </w:r>
      <w:del w:id="5" w:author="User" w:date="2023-02-03T11:25:00Z">
        <w:r w:rsidRPr="002118B9" w:rsidDel="009B760E">
          <w:rPr>
            <w:rFonts w:cstheme="minorHAnsi"/>
          </w:rPr>
          <w:delText xml:space="preserve">4 </w:delText>
        </w:r>
      </w:del>
      <w:ins w:id="6" w:author="User" w:date="2023-02-03T11:25:00Z">
        <w:r w:rsidR="009B760E">
          <w:rPr>
            <w:rFonts w:cstheme="minorHAnsi"/>
          </w:rPr>
          <w:t>3</w:t>
        </w:r>
        <w:r w:rsidR="009B760E" w:rsidRPr="002118B9">
          <w:rPr>
            <w:rFonts w:cstheme="minorHAnsi"/>
          </w:rPr>
          <w:t xml:space="preserve"> </w:t>
        </w:r>
      </w:ins>
      <w:r w:rsidRPr="002118B9">
        <w:rPr>
          <w:rFonts w:cstheme="minorHAnsi"/>
        </w:rPr>
        <w:t xml:space="preserve">Tērauda virsmas sagatavošana pirms pretkorozijas materiāla uzklāšanas </w:t>
      </w:r>
    </w:p>
    <w:p w14:paraId="559FF456" w14:textId="4DF36FF5" w:rsidR="001573B4" w:rsidRPr="002118B9" w:rsidRDefault="001573B4" w:rsidP="001573B4">
      <w:pPr>
        <w:autoSpaceDE w:val="0"/>
        <w:autoSpaceDN w:val="0"/>
        <w:adjustRightInd w:val="0"/>
        <w:spacing w:after="0" w:line="276" w:lineRule="auto"/>
        <w:rPr>
          <w:rFonts w:cstheme="minorHAnsi"/>
        </w:rPr>
      </w:pPr>
      <w:r w:rsidRPr="002118B9">
        <w:rPr>
          <w:rFonts w:cstheme="minorHAnsi"/>
        </w:rPr>
        <w:t xml:space="preserve">      3.3.</w:t>
      </w:r>
      <w:del w:id="7" w:author="User" w:date="2023-02-03T11:25:00Z">
        <w:r w:rsidRPr="002118B9" w:rsidDel="009B760E">
          <w:rPr>
            <w:rFonts w:cstheme="minorHAnsi"/>
          </w:rPr>
          <w:delText xml:space="preserve">5 </w:delText>
        </w:r>
      </w:del>
      <w:ins w:id="8" w:author="User" w:date="2023-02-03T11:25:00Z">
        <w:r w:rsidR="009B760E">
          <w:rPr>
            <w:rFonts w:cstheme="minorHAnsi"/>
          </w:rPr>
          <w:t xml:space="preserve">4 </w:t>
        </w:r>
      </w:ins>
      <w:r w:rsidRPr="002118B9">
        <w:rPr>
          <w:rFonts w:cstheme="minorHAnsi"/>
        </w:rPr>
        <w:t>Pretkorozijas aizsardzība ar krāsošanu</w:t>
      </w:r>
    </w:p>
    <w:p w14:paraId="036F9C8C" w14:textId="77777777" w:rsidR="001573B4" w:rsidRPr="002118B9" w:rsidRDefault="001573B4" w:rsidP="001573B4">
      <w:pPr>
        <w:autoSpaceDE w:val="0"/>
        <w:autoSpaceDN w:val="0"/>
        <w:adjustRightInd w:val="0"/>
        <w:spacing w:after="0" w:line="240" w:lineRule="auto"/>
        <w:rPr>
          <w:rFonts w:cstheme="minorHAnsi"/>
        </w:rPr>
      </w:pPr>
      <w:r w:rsidRPr="002118B9">
        <w:rPr>
          <w:rFonts w:cstheme="minorHAnsi"/>
        </w:rPr>
        <w:t>3.4 Betona darbi</w:t>
      </w:r>
    </w:p>
    <w:p w14:paraId="6BD55FA7" w14:textId="1A9C4790" w:rsidR="001573B4" w:rsidRPr="002118B9" w:rsidRDefault="001573B4" w:rsidP="001573B4">
      <w:pPr>
        <w:autoSpaceDE w:val="0"/>
        <w:autoSpaceDN w:val="0"/>
        <w:adjustRightInd w:val="0"/>
        <w:spacing w:after="0" w:line="240" w:lineRule="auto"/>
        <w:rPr>
          <w:rFonts w:cstheme="minorHAnsi"/>
        </w:rPr>
      </w:pPr>
      <w:r w:rsidRPr="002118B9">
        <w:rPr>
          <w:rFonts w:cstheme="minorHAnsi"/>
        </w:rPr>
        <w:t xml:space="preserve">      3.4.1 Betons</w:t>
      </w:r>
    </w:p>
    <w:p w14:paraId="73C37DBB" w14:textId="25B1059A" w:rsidR="001573B4" w:rsidRPr="002118B9" w:rsidRDefault="001573B4" w:rsidP="001573B4">
      <w:pPr>
        <w:autoSpaceDE w:val="0"/>
        <w:autoSpaceDN w:val="0"/>
        <w:adjustRightInd w:val="0"/>
        <w:spacing w:after="0" w:line="240" w:lineRule="auto"/>
        <w:rPr>
          <w:rFonts w:cstheme="minorHAnsi"/>
        </w:rPr>
      </w:pPr>
      <w:r w:rsidRPr="002118B9">
        <w:rPr>
          <w:rFonts w:cstheme="minorHAnsi"/>
        </w:rPr>
        <w:t xml:space="preserve">      3.4.2 Rievots tērauda nespriegtais stiegrojums</w:t>
      </w:r>
    </w:p>
    <w:p w14:paraId="2DBB56B6" w14:textId="65AC65D3" w:rsidR="001573B4" w:rsidRDefault="001573B4" w:rsidP="001573B4">
      <w:pPr>
        <w:autoSpaceDE w:val="0"/>
        <w:autoSpaceDN w:val="0"/>
        <w:adjustRightInd w:val="0"/>
        <w:spacing w:after="0" w:line="240" w:lineRule="auto"/>
        <w:rPr>
          <w:ins w:id="9" w:author="User" w:date="2022-12-12T14:41:00Z"/>
          <w:rFonts w:cstheme="minorHAnsi"/>
        </w:rPr>
      </w:pPr>
      <w:r w:rsidRPr="002118B9">
        <w:rPr>
          <w:rFonts w:cstheme="minorHAnsi"/>
        </w:rPr>
        <w:t xml:space="preserve">      3.4.3 Veidņi</w:t>
      </w:r>
    </w:p>
    <w:p w14:paraId="0278D48E" w14:textId="5143CE73" w:rsidR="00387DE0" w:rsidRDefault="00387DE0" w:rsidP="001573B4">
      <w:pPr>
        <w:autoSpaceDE w:val="0"/>
        <w:autoSpaceDN w:val="0"/>
        <w:adjustRightInd w:val="0"/>
        <w:spacing w:after="0" w:line="240" w:lineRule="auto"/>
        <w:rPr>
          <w:ins w:id="10" w:author="User" w:date="2022-12-12T14:43:00Z"/>
          <w:rFonts w:cstheme="minorHAnsi"/>
        </w:rPr>
      </w:pPr>
      <w:ins w:id="11" w:author="User" w:date="2022-12-12T14:43:00Z">
        <w:r>
          <w:rPr>
            <w:rFonts w:cstheme="minorHAnsi"/>
          </w:rPr>
          <w:t>3.</w:t>
        </w:r>
      </w:ins>
      <w:ins w:id="12" w:author="User" w:date="2022-12-16T14:25:00Z">
        <w:r w:rsidR="00D558B8">
          <w:rPr>
            <w:rFonts w:cstheme="minorHAnsi"/>
          </w:rPr>
          <w:t>5</w:t>
        </w:r>
      </w:ins>
      <w:ins w:id="13" w:author="User" w:date="2022-12-12T14:43:00Z">
        <w:r>
          <w:rPr>
            <w:rFonts w:cstheme="minorHAnsi"/>
          </w:rPr>
          <w:t xml:space="preserve"> Citi darbi</w:t>
        </w:r>
      </w:ins>
    </w:p>
    <w:p w14:paraId="35DE7516" w14:textId="2B29868A" w:rsidR="00387DE0" w:rsidRPr="002118B9" w:rsidDel="00D558B8" w:rsidRDefault="00387DE0">
      <w:pPr>
        <w:autoSpaceDE w:val="0"/>
        <w:autoSpaceDN w:val="0"/>
        <w:adjustRightInd w:val="0"/>
        <w:spacing w:after="0" w:line="240" w:lineRule="auto"/>
        <w:rPr>
          <w:del w:id="14" w:author="User" w:date="2022-12-16T14:25:00Z"/>
          <w:rFonts w:cstheme="minorHAnsi"/>
        </w:rPr>
      </w:pPr>
      <w:ins w:id="15" w:author="User" w:date="2022-12-12T14:43:00Z">
        <w:r>
          <w:rPr>
            <w:rFonts w:cstheme="minorHAnsi"/>
          </w:rPr>
          <w:t xml:space="preserve">     3.</w:t>
        </w:r>
      </w:ins>
      <w:ins w:id="16" w:author="User" w:date="2022-12-16T14:25:00Z">
        <w:r w:rsidR="00D558B8">
          <w:rPr>
            <w:rFonts w:cstheme="minorHAnsi"/>
          </w:rPr>
          <w:t>5</w:t>
        </w:r>
      </w:ins>
      <w:ins w:id="17" w:author="User" w:date="2022-12-12T14:43:00Z">
        <w:r>
          <w:rPr>
            <w:rFonts w:cstheme="minorHAnsi"/>
          </w:rPr>
          <w:t xml:space="preserve">.1 </w:t>
        </w:r>
      </w:ins>
      <w:proofErr w:type="spellStart"/>
      <w:ins w:id="18" w:author="User" w:date="2022-12-16T14:25:00Z">
        <w:r w:rsidR="00D558B8">
          <w:rPr>
            <w:rFonts w:cstheme="minorHAnsi"/>
          </w:rPr>
          <w:t>Aizsargbrusas</w:t>
        </w:r>
      </w:ins>
      <w:proofErr w:type="spellEnd"/>
    </w:p>
    <w:p w14:paraId="06FA4DA0" w14:textId="5354AAF5" w:rsidR="001573B4" w:rsidRPr="002118B9" w:rsidDel="00786327" w:rsidRDefault="001573B4">
      <w:pPr>
        <w:autoSpaceDE w:val="0"/>
        <w:autoSpaceDN w:val="0"/>
        <w:adjustRightInd w:val="0"/>
        <w:spacing w:after="0" w:line="240" w:lineRule="auto"/>
        <w:rPr>
          <w:del w:id="19" w:author="User" w:date="2022-12-09T11:41:00Z"/>
          <w:rFonts w:cstheme="minorHAnsi"/>
        </w:rPr>
      </w:pPr>
      <w:del w:id="20" w:author="User" w:date="2022-12-09T11:41:00Z">
        <w:r w:rsidRPr="002118B9" w:rsidDel="00786327">
          <w:rPr>
            <w:rFonts w:cstheme="minorHAnsi"/>
          </w:rPr>
          <w:delText>3.5 Atdurpāļu konstrukciju izbūve</w:delText>
        </w:r>
      </w:del>
    </w:p>
    <w:p w14:paraId="4B80ADDE" w14:textId="4A6B8991" w:rsidR="001573B4" w:rsidRPr="002118B9" w:rsidDel="00786327" w:rsidRDefault="001573B4">
      <w:pPr>
        <w:autoSpaceDE w:val="0"/>
        <w:autoSpaceDN w:val="0"/>
        <w:adjustRightInd w:val="0"/>
        <w:spacing w:after="0" w:line="240" w:lineRule="auto"/>
        <w:rPr>
          <w:del w:id="21" w:author="User" w:date="2022-12-09T11:41:00Z"/>
          <w:rFonts w:cstheme="minorHAnsi"/>
        </w:rPr>
      </w:pPr>
      <w:del w:id="22" w:author="User" w:date="2022-12-09T11:41:00Z">
        <w:r w:rsidRPr="002118B9" w:rsidDel="00786327">
          <w:rPr>
            <w:rFonts w:cstheme="minorHAnsi"/>
          </w:rPr>
          <w:delText xml:space="preserve">3.6. </w:delText>
        </w:r>
        <w:r w:rsidR="00C720B6" w:rsidDel="00786327">
          <w:rPr>
            <w:rFonts w:cstheme="minorHAnsi"/>
          </w:rPr>
          <w:delText>Apkalpes</w:delText>
        </w:r>
        <w:r w:rsidRPr="002118B9" w:rsidDel="00786327">
          <w:rPr>
            <w:rFonts w:cstheme="minorHAnsi"/>
          </w:rPr>
          <w:delText xml:space="preserve"> tiltiņu konstrukciju izbūve</w:delText>
        </w:r>
      </w:del>
    </w:p>
    <w:p w14:paraId="229B0713" w14:textId="1A895326" w:rsidR="001573B4" w:rsidRPr="002118B9" w:rsidDel="00786327" w:rsidRDefault="001573B4">
      <w:pPr>
        <w:autoSpaceDE w:val="0"/>
        <w:autoSpaceDN w:val="0"/>
        <w:adjustRightInd w:val="0"/>
        <w:spacing w:after="0" w:line="240" w:lineRule="auto"/>
        <w:rPr>
          <w:del w:id="23" w:author="User" w:date="2022-12-09T11:41:00Z"/>
          <w:rFonts w:cstheme="minorHAnsi"/>
        </w:rPr>
      </w:pPr>
      <w:del w:id="24" w:author="User" w:date="2022-12-09T11:41:00Z">
        <w:r w:rsidRPr="002118B9" w:rsidDel="00786327">
          <w:rPr>
            <w:rFonts w:cstheme="minorHAnsi"/>
          </w:rPr>
          <w:delText>3.7 Atdurpāļu aprīkojuma uzstādīšana</w:delText>
        </w:r>
      </w:del>
    </w:p>
    <w:p w14:paraId="306B2D2F" w14:textId="52DD20CF" w:rsidR="001573B4" w:rsidRPr="002118B9" w:rsidDel="00786327" w:rsidRDefault="001573B4">
      <w:pPr>
        <w:autoSpaceDE w:val="0"/>
        <w:autoSpaceDN w:val="0"/>
        <w:adjustRightInd w:val="0"/>
        <w:spacing w:after="0" w:line="240" w:lineRule="auto"/>
        <w:rPr>
          <w:del w:id="25" w:author="User" w:date="2022-12-09T11:41:00Z"/>
          <w:rFonts w:cstheme="minorHAnsi"/>
        </w:rPr>
      </w:pPr>
      <w:del w:id="26" w:author="User" w:date="2022-12-09T11:41:00Z">
        <w:r w:rsidRPr="002118B9" w:rsidDel="00786327">
          <w:rPr>
            <w:rFonts w:cstheme="minorHAnsi"/>
          </w:rPr>
          <w:delText xml:space="preserve">      3.7.1 Drošības kāpņu izbūve</w:delText>
        </w:r>
      </w:del>
    </w:p>
    <w:p w14:paraId="1AB13047" w14:textId="084079F2" w:rsidR="001573B4" w:rsidRPr="002118B9" w:rsidDel="00786327" w:rsidRDefault="001573B4">
      <w:pPr>
        <w:autoSpaceDE w:val="0"/>
        <w:autoSpaceDN w:val="0"/>
        <w:adjustRightInd w:val="0"/>
        <w:spacing w:after="0" w:line="240" w:lineRule="auto"/>
        <w:rPr>
          <w:del w:id="27" w:author="User" w:date="2022-12-09T11:41:00Z"/>
          <w:rFonts w:cstheme="minorHAnsi"/>
        </w:rPr>
      </w:pPr>
      <w:del w:id="28" w:author="User" w:date="2022-12-09T11:41:00Z">
        <w:r w:rsidRPr="002118B9" w:rsidDel="00786327">
          <w:rPr>
            <w:rFonts w:cstheme="minorHAnsi"/>
          </w:rPr>
          <w:delText xml:space="preserve">      3.7.2 Margu uzstādīšana</w:delText>
        </w:r>
      </w:del>
    </w:p>
    <w:p w14:paraId="1A95E338" w14:textId="2C92FD1A" w:rsidR="001573B4" w:rsidRPr="002118B9" w:rsidDel="00786327" w:rsidRDefault="001573B4">
      <w:pPr>
        <w:autoSpaceDE w:val="0"/>
        <w:autoSpaceDN w:val="0"/>
        <w:adjustRightInd w:val="0"/>
        <w:spacing w:after="0" w:line="240" w:lineRule="auto"/>
        <w:rPr>
          <w:del w:id="29" w:author="User" w:date="2022-12-09T11:41:00Z"/>
          <w:rFonts w:cstheme="minorHAnsi"/>
        </w:rPr>
      </w:pPr>
      <w:del w:id="30" w:author="User" w:date="2022-12-09T11:41:00Z">
        <w:r w:rsidRPr="002118B9" w:rsidDel="00786327">
          <w:rPr>
            <w:rFonts w:cstheme="minorHAnsi"/>
          </w:rPr>
          <w:delText xml:space="preserve">      3.7.3 Atvairbrusu uzstādīšana</w:delText>
        </w:r>
      </w:del>
    </w:p>
    <w:p w14:paraId="033AA381" w14:textId="1E048D2A" w:rsidR="001573B4" w:rsidRPr="002118B9" w:rsidDel="00786327" w:rsidRDefault="001573B4">
      <w:pPr>
        <w:autoSpaceDE w:val="0"/>
        <w:autoSpaceDN w:val="0"/>
        <w:adjustRightInd w:val="0"/>
        <w:spacing w:after="0" w:line="240" w:lineRule="auto"/>
        <w:rPr>
          <w:del w:id="31" w:author="User" w:date="2022-12-09T11:41:00Z"/>
          <w:rFonts w:cstheme="minorHAnsi"/>
        </w:rPr>
      </w:pPr>
      <w:del w:id="32" w:author="User" w:date="2022-12-09T11:41:00Z">
        <w:r w:rsidRPr="002118B9" w:rsidDel="00786327">
          <w:rPr>
            <w:rFonts w:cstheme="minorHAnsi"/>
          </w:rPr>
          <w:delText xml:space="preserve">      3.7.4 Atvairierīces</w:delText>
        </w:r>
      </w:del>
    </w:p>
    <w:p w14:paraId="4CECE913" w14:textId="639FD6C5" w:rsidR="00494D9F" w:rsidRPr="002118B9" w:rsidDel="00786327" w:rsidRDefault="001573B4">
      <w:pPr>
        <w:autoSpaceDE w:val="0"/>
        <w:autoSpaceDN w:val="0"/>
        <w:adjustRightInd w:val="0"/>
        <w:spacing w:after="0" w:line="240" w:lineRule="auto"/>
        <w:rPr>
          <w:del w:id="33" w:author="User" w:date="2022-12-09T11:41:00Z"/>
          <w:rFonts w:cstheme="minorHAnsi"/>
          <w:sz w:val="16"/>
          <w:szCs w:val="16"/>
        </w:rPr>
      </w:pPr>
      <w:del w:id="34" w:author="User" w:date="2022-12-09T11:41:00Z">
        <w:r w:rsidRPr="002118B9" w:rsidDel="00786327">
          <w:rPr>
            <w:rFonts w:cstheme="minorHAnsi"/>
          </w:rPr>
          <w:delText xml:space="preserve">      3.7.5 Poleri</w:delText>
        </w:r>
      </w:del>
    </w:p>
    <w:p w14:paraId="37B66694" w14:textId="77777777" w:rsidR="00494D9F" w:rsidRDefault="00494D9F">
      <w:pPr>
        <w:autoSpaceDE w:val="0"/>
        <w:autoSpaceDN w:val="0"/>
        <w:adjustRightInd w:val="0"/>
        <w:spacing w:after="0" w:line="240" w:lineRule="auto"/>
        <w:rPr>
          <w:ins w:id="35" w:author="User" w:date="2022-12-09T11:41:00Z"/>
          <w:rFonts w:cstheme="minorHAnsi"/>
          <w:b/>
          <w:bCs/>
          <w:sz w:val="28"/>
          <w:szCs w:val="28"/>
        </w:rPr>
        <w:pPrChange w:id="36" w:author="User" w:date="2022-12-16T14:25:00Z">
          <w:pPr>
            <w:pStyle w:val="Default"/>
            <w:spacing w:line="276" w:lineRule="auto"/>
          </w:pPr>
        </w:pPrChange>
      </w:pPr>
    </w:p>
    <w:p w14:paraId="05FF23A1" w14:textId="77777777" w:rsidR="00786327" w:rsidRDefault="00786327" w:rsidP="00327491">
      <w:pPr>
        <w:pStyle w:val="Default"/>
        <w:spacing w:line="276" w:lineRule="auto"/>
        <w:rPr>
          <w:ins w:id="37" w:author="User" w:date="2022-12-09T11:41:00Z"/>
          <w:rFonts w:asciiTheme="minorHAnsi" w:hAnsiTheme="minorHAnsi" w:cstheme="minorHAnsi"/>
          <w:b/>
          <w:bCs/>
          <w:sz w:val="28"/>
          <w:szCs w:val="28"/>
        </w:rPr>
      </w:pPr>
    </w:p>
    <w:p w14:paraId="280685B9" w14:textId="77777777" w:rsidR="00786327" w:rsidRDefault="00786327" w:rsidP="00327491">
      <w:pPr>
        <w:pStyle w:val="Default"/>
        <w:spacing w:line="276" w:lineRule="auto"/>
        <w:rPr>
          <w:ins w:id="38" w:author="User" w:date="2022-12-16T14:25:00Z"/>
          <w:rFonts w:asciiTheme="minorHAnsi" w:hAnsiTheme="minorHAnsi" w:cstheme="minorHAnsi"/>
          <w:b/>
          <w:bCs/>
          <w:sz w:val="28"/>
          <w:szCs w:val="28"/>
        </w:rPr>
      </w:pPr>
    </w:p>
    <w:p w14:paraId="565E2890" w14:textId="77777777" w:rsidR="00D558B8" w:rsidRDefault="00D558B8" w:rsidP="00327491">
      <w:pPr>
        <w:pStyle w:val="Default"/>
        <w:spacing w:line="276" w:lineRule="auto"/>
        <w:rPr>
          <w:ins w:id="39" w:author="User" w:date="2022-12-09T11:41:00Z"/>
          <w:rFonts w:asciiTheme="minorHAnsi" w:hAnsiTheme="minorHAnsi" w:cstheme="minorHAnsi"/>
          <w:b/>
          <w:bCs/>
          <w:sz w:val="28"/>
          <w:szCs w:val="28"/>
        </w:rPr>
      </w:pPr>
    </w:p>
    <w:p w14:paraId="1D44C075" w14:textId="77777777" w:rsidR="00786327" w:rsidRDefault="00786327" w:rsidP="00327491">
      <w:pPr>
        <w:pStyle w:val="Default"/>
        <w:spacing w:line="276" w:lineRule="auto"/>
        <w:rPr>
          <w:ins w:id="40" w:author="User" w:date="2022-12-16T14:25:00Z"/>
          <w:rFonts w:asciiTheme="minorHAnsi" w:hAnsiTheme="minorHAnsi" w:cstheme="minorHAnsi"/>
          <w:b/>
          <w:bCs/>
          <w:sz w:val="28"/>
          <w:szCs w:val="28"/>
        </w:rPr>
      </w:pPr>
    </w:p>
    <w:p w14:paraId="731B1334" w14:textId="77777777" w:rsidR="00D558B8" w:rsidRDefault="00D558B8" w:rsidP="00327491">
      <w:pPr>
        <w:pStyle w:val="Default"/>
        <w:spacing w:line="276" w:lineRule="auto"/>
        <w:rPr>
          <w:ins w:id="41" w:author="User" w:date="2022-12-09T11:41:00Z"/>
          <w:rFonts w:asciiTheme="minorHAnsi" w:hAnsiTheme="minorHAnsi" w:cstheme="minorHAnsi"/>
          <w:b/>
          <w:bCs/>
          <w:sz w:val="28"/>
          <w:szCs w:val="28"/>
        </w:rPr>
      </w:pPr>
    </w:p>
    <w:p w14:paraId="71980F75" w14:textId="77777777" w:rsidR="00786327" w:rsidRDefault="00786327" w:rsidP="00327491">
      <w:pPr>
        <w:pStyle w:val="Default"/>
        <w:spacing w:line="276" w:lineRule="auto"/>
        <w:rPr>
          <w:ins w:id="42" w:author="User" w:date="2022-12-09T11:41:00Z"/>
          <w:rFonts w:asciiTheme="minorHAnsi" w:hAnsiTheme="minorHAnsi" w:cstheme="minorHAnsi"/>
          <w:b/>
          <w:bCs/>
          <w:sz w:val="28"/>
          <w:szCs w:val="28"/>
        </w:rPr>
      </w:pPr>
    </w:p>
    <w:p w14:paraId="7195FC3A" w14:textId="2605ED7C" w:rsidR="00786327" w:rsidRPr="001B3D13" w:rsidDel="00B01C84" w:rsidRDefault="00786327" w:rsidP="00327491">
      <w:pPr>
        <w:pStyle w:val="Default"/>
        <w:spacing w:line="276" w:lineRule="auto"/>
        <w:rPr>
          <w:del w:id="43" w:author="User" w:date="2022-12-12T15:44:00Z"/>
          <w:rFonts w:asciiTheme="minorHAnsi" w:hAnsiTheme="minorHAnsi" w:cstheme="minorHAnsi"/>
          <w:b/>
          <w:bCs/>
          <w:sz w:val="28"/>
          <w:szCs w:val="28"/>
        </w:rPr>
      </w:pPr>
    </w:p>
    <w:p w14:paraId="6B8A0C16" w14:textId="4C747288" w:rsidR="00494D9F" w:rsidRPr="001B3D13" w:rsidDel="00B01C84" w:rsidRDefault="00494D9F" w:rsidP="00327491">
      <w:pPr>
        <w:pStyle w:val="Default"/>
        <w:spacing w:line="276" w:lineRule="auto"/>
        <w:rPr>
          <w:del w:id="44" w:author="User" w:date="2022-12-12T15:44:00Z"/>
          <w:rFonts w:asciiTheme="minorHAnsi" w:hAnsiTheme="minorHAnsi" w:cstheme="minorHAnsi"/>
          <w:b/>
          <w:bCs/>
          <w:sz w:val="28"/>
          <w:szCs w:val="28"/>
        </w:rPr>
      </w:pPr>
    </w:p>
    <w:p w14:paraId="29FE9D68" w14:textId="2A5AA5FF" w:rsidR="00494D9F" w:rsidRPr="001B3D13" w:rsidDel="00B01C84" w:rsidRDefault="00494D9F" w:rsidP="00327491">
      <w:pPr>
        <w:pStyle w:val="Default"/>
        <w:spacing w:line="276" w:lineRule="auto"/>
        <w:rPr>
          <w:del w:id="45" w:author="User" w:date="2022-12-12T15:44:00Z"/>
          <w:rFonts w:asciiTheme="minorHAnsi" w:hAnsiTheme="minorHAnsi" w:cstheme="minorHAnsi"/>
          <w:b/>
          <w:bCs/>
          <w:sz w:val="28"/>
          <w:szCs w:val="28"/>
        </w:rPr>
      </w:pPr>
    </w:p>
    <w:p w14:paraId="27E96A89" w14:textId="3766905A" w:rsidR="00494D9F" w:rsidRPr="001B3D13" w:rsidDel="002050FE" w:rsidRDefault="00494D9F" w:rsidP="00327491">
      <w:pPr>
        <w:pStyle w:val="Default"/>
        <w:spacing w:line="276" w:lineRule="auto"/>
        <w:rPr>
          <w:del w:id="46" w:author="User" w:date="2022-12-09T16:50:00Z"/>
          <w:rFonts w:asciiTheme="minorHAnsi" w:hAnsiTheme="minorHAnsi" w:cstheme="minorHAnsi"/>
          <w:b/>
          <w:bCs/>
          <w:sz w:val="28"/>
          <w:szCs w:val="28"/>
        </w:rPr>
      </w:pPr>
    </w:p>
    <w:p w14:paraId="281CE145" w14:textId="74BC95F9" w:rsidR="00494D9F" w:rsidRPr="001B3D13" w:rsidDel="002050FE" w:rsidRDefault="00494D9F" w:rsidP="00327491">
      <w:pPr>
        <w:pStyle w:val="Default"/>
        <w:spacing w:line="276" w:lineRule="auto"/>
        <w:rPr>
          <w:del w:id="47" w:author="User" w:date="2022-12-09T16:50:00Z"/>
          <w:rFonts w:asciiTheme="minorHAnsi" w:hAnsiTheme="minorHAnsi" w:cstheme="minorHAnsi"/>
          <w:b/>
          <w:bCs/>
          <w:sz w:val="28"/>
          <w:szCs w:val="28"/>
        </w:rPr>
      </w:pPr>
    </w:p>
    <w:p w14:paraId="62EA6707" w14:textId="03D36EDB" w:rsidR="008C46BC" w:rsidRPr="005974E7" w:rsidRDefault="00994DE3" w:rsidP="005974E7">
      <w:pPr>
        <w:pStyle w:val="Heading2"/>
        <w:rPr>
          <w:rFonts w:asciiTheme="minorHAnsi" w:hAnsiTheme="minorHAnsi" w:cstheme="minorHAnsi"/>
        </w:rPr>
      </w:pPr>
      <w:r w:rsidRPr="005974E7">
        <w:rPr>
          <w:rFonts w:asciiTheme="minorHAnsi" w:hAnsiTheme="minorHAnsi" w:cstheme="minorHAnsi"/>
        </w:rPr>
        <w:t>1</w:t>
      </w:r>
      <w:r w:rsidR="005974E7">
        <w:rPr>
          <w:rFonts w:asciiTheme="minorHAnsi" w:hAnsiTheme="minorHAnsi" w:cstheme="minorHAnsi"/>
        </w:rPr>
        <w:t>.</w:t>
      </w:r>
      <w:r w:rsidRPr="005974E7">
        <w:rPr>
          <w:rFonts w:asciiTheme="minorHAnsi" w:hAnsiTheme="minorHAnsi" w:cstheme="minorHAnsi"/>
        </w:rPr>
        <w:t xml:space="preserve"> </w:t>
      </w:r>
      <w:r w:rsidR="004C2A83" w:rsidRPr="005974E7">
        <w:rPr>
          <w:rFonts w:asciiTheme="minorHAnsi" w:hAnsiTheme="minorHAnsi" w:cstheme="minorHAnsi"/>
        </w:rPr>
        <w:t>Priekšvārds</w:t>
      </w:r>
    </w:p>
    <w:p w14:paraId="557F684F" w14:textId="77777777" w:rsidR="00671524" w:rsidRPr="001B3D13" w:rsidRDefault="00671524" w:rsidP="00327491">
      <w:pPr>
        <w:pStyle w:val="Default"/>
        <w:spacing w:line="276" w:lineRule="auto"/>
        <w:jc w:val="both"/>
        <w:rPr>
          <w:rFonts w:asciiTheme="minorHAnsi" w:hAnsiTheme="minorHAnsi" w:cstheme="minorHAnsi"/>
          <w:b/>
          <w:bCs/>
        </w:rPr>
      </w:pPr>
    </w:p>
    <w:p w14:paraId="13D186B4" w14:textId="037B0BBB" w:rsidR="00683517" w:rsidRPr="001B3D13" w:rsidRDefault="00683517" w:rsidP="001B3D13">
      <w:pPr>
        <w:pStyle w:val="ListParagraph"/>
        <w:widowControl w:val="0"/>
        <w:numPr>
          <w:ilvl w:val="1"/>
          <w:numId w:val="44"/>
        </w:numPr>
        <w:suppressAutoHyphens/>
        <w:spacing w:after="0" w:line="240" w:lineRule="auto"/>
        <w:jc w:val="both"/>
        <w:rPr>
          <w:rFonts w:eastAsiaTheme="majorEastAsia" w:cstheme="minorHAnsi"/>
          <w:color w:val="2E74B5" w:themeColor="accent1" w:themeShade="BF"/>
          <w:sz w:val="24"/>
          <w:szCs w:val="24"/>
        </w:rPr>
      </w:pPr>
      <w:r w:rsidRPr="001B3D13">
        <w:rPr>
          <w:rFonts w:eastAsiaTheme="majorEastAsia" w:cstheme="minorHAnsi"/>
          <w:color w:val="2E74B5" w:themeColor="accent1" w:themeShade="BF"/>
          <w:sz w:val="24"/>
          <w:szCs w:val="24"/>
        </w:rPr>
        <w:t>Vispārīgie norādījumi, definīcijas un skaidrojumi</w:t>
      </w:r>
    </w:p>
    <w:p w14:paraId="0CA07A28" w14:textId="77777777" w:rsidR="001B3D13" w:rsidRPr="001B3D13" w:rsidRDefault="001B3D13" w:rsidP="001B3D13">
      <w:pPr>
        <w:pStyle w:val="ListParagraph"/>
        <w:widowControl w:val="0"/>
        <w:suppressAutoHyphens/>
        <w:spacing w:after="0" w:line="240" w:lineRule="auto"/>
        <w:ind w:left="360"/>
        <w:jc w:val="both"/>
        <w:rPr>
          <w:rFonts w:eastAsiaTheme="majorEastAsia" w:cstheme="minorHAnsi"/>
          <w:color w:val="2E74B5" w:themeColor="accent1" w:themeShade="BF"/>
          <w:sz w:val="24"/>
          <w:szCs w:val="24"/>
        </w:rPr>
      </w:pPr>
    </w:p>
    <w:p w14:paraId="68295F5C" w14:textId="77777777" w:rsidR="00683517" w:rsidRPr="001B3D13" w:rsidRDefault="00683517" w:rsidP="00327491">
      <w:pPr>
        <w:autoSpaceDE w:val="0"/>
        <w:autoSpaceDN w:val="0"/>
        <w:adjustRightInd w:val="0"/>
        <w:spacing w:after="0" w:line="276" w:lineRule="auto"/>
        <w:jc w:val="both"/>
        <w:rPr>
          <w:rFonts w:cstheme="minorHAnsi"/>
        </w:rPr>
      </w:pPr>
      <w:r w:rsidRPr="001B3D13">
        <w:rPr>
          <w:rFonts w:cstheme="minorHAnsi"/>
        </w:rPr>
        <w:t xml:space="preserve">Šajā nodaļā aprakstītas būvdarbu veikšanas un kvalitātes kontroles prasības, kuras jāievēro veicot būvdarbus. Atsevišķa samaksa par šīs nodaļas prasību izpildi būvuzņēmējam nepienākas un visus izdevumus jāiekļauj darbu daudzumu sarakstā minēto darbu cenās. Būvdarbus veikt atbilstoši šim būvprojektam, šīm tehniskajām specifikācijām, būvnormatīviem, kas minēti šajās specifikācijās, spēkā esošiem Latvijas būvniecības noteikumiem un būvnormatīviem. Atsaucēs minētajiem standartiem un normatīviem lietot spēkā esošo versiju. </w:t>
      </w:r>
    </w:p>
    <w:p w14:paraId="163C4090" w14:textId="5FF85DB8" w:rsidR="00683517" w:rsidRPr="001B3D13" w:rsidRDefault="00683517" w:rsidP="00327491">
      <w:pPr>
        <w:autoSpaceDE w:val="0"/>
        <w:autoSpaceDN w:val="0"/>
        <w:adjustRightInd w:val="0"/>
        <w:spacing w:after="0" w:line="276" w:lineRule="auto"/>
        <w:jc w:val="both"/>
        <w:rPr>
          <w:rFonts w:cstheme="minorHAnsi"/>
        </w:rPr>
      </w:pPr>
      <w:r w:rsidRPr="001B3D13">
        <w:rPr>
          <w:rFonts w:cstheme="minorHAnsi"/>
        </w:rPr>
        <w:t>Specifikācijas skatīt kopā ar skaidrojošo aprakstu (SA), būvprojekta rasējumiem, kā arī būvdarbu</w:t>
      </w:r>
      <w:r w:rsidR="00336E0D">
        <w:rPr>
          <w:rFonts w:cstheme="minorHAnsi"/>
        </w:rPr>
        <w:t xml:space="preserve"> </w:t>
      </w:r>
      <w:r w:rsidRPr="001B3D13">
        <w:rPr>
          <w:rFonts w:cstheme="minorHAnsi"/>
        </w:rPr>
        <w:t>darbu apjomu sarakstu (BA).</w:t>
      </w:r>
    </w:p>
    <w:p w14:paraId="20859C9F" w14:textId="77777777" w:rsidR="00327491" w:rsidRPr="001B3D13" w:rsidRDefault="00327491" w:rsidP="00327491">
      <w:pPr>
        <w:autoSpaceDE w:val="0"/>
        <w:autoSpaceDN w:val="0"/>
        <w:adjustRightInd w:val="0"/>
        <w:spacing w:after="0" w:line="276" w:lineRule="auto"/>
        <w:jc w:val="both"/>
        <w:rPr>
          <w:rFonts w:cstheme="minorHAnsi"/>
        </w:rPr>
      </w:pPr>
    </w:p>
    <w:p w14:paraId="40D63E1A" w14:textId="77777777" w:rsidR="00683517" w:rsidRPr="001B3D13" w:rsidRDefault="00683517" w:rsidP="00327491">
      <w:pPr>
        <w:autoSpaceDE w:val="0"/>
        <w:autoSpaceDN w:val="0"/>
        <w:adjustRightInd w:val="0"/>
        <w:spacing w:after="0" w:line="276" w:lineRule="auto"/>
        <w:jc w:val="both"/>
        <w:rPr>
          <w:rFonts w:cstheme="minorHAnsi"/>
        </w:rPr>
      </w:pPr>
      <w:r w:rsidRPr="001B3D13">
        <w:rPr>
          <w:rFonts w:cstheme="minorHAnsi"/>
        </w:rPr>
        <w:t>Būvprojektā un tālāk tekstā lietotie termini:</w:t>
      </w:r>
    </w:p>
    <w:p w14:paraId="76194A14" w14:textId="77777777" w:rsidR="00683517" w:rsidRPr="001B3D13" w:rsidRDefault="00683517" w:rsidP="00327491">
      <w:pPr>
        <w:autoSpaceDE w:val="0"/>
        <w:autoSpaceDN w:val="0"/>
        <w:adjustRightInd w:val="0"/>
        <w:spacing w:after="0" w:line="276" w:lineRule="auto"/>
        <w:jc w:val="both"/>
        <w:rPr>
          <w:rFonts w:cstheme="minorHAnsi"/>
        </w:rPr>
      </w:pPr>
      <w:r w:rsidRPr="001B3D13">
        <w:rPr>
          <w:rFonts w:cstheme="minorHAnsi"/>
          <w:b/>
        </w:rPr>
        <w:t>Pasūtītājs</w:t>
      </w:r>
      <w:r w:rsidRPr="001B3D13">
        <w:rPr>
          <w:rFonts w:cstheme="minorHAnsi"/>
        </w:rPr>
        <w:t xml:space="preserve"> – būvniecības ierosinātājs.</w:t>
      </w:r>
    </w:p>
    <w:p w14:paraId="67E45157" w14:textId="191E4E00" w:rsidR="00683517" w:rsidRDefault="00683517" w:rsidP="00327491">
      <w:pPr>
        <w:autoSpaceDE w:val="0"/>
        <w:autoSpaceDN w:val="0"/>
        <w:adjustRightInd w:val="0"/>
        <w:spacing w:after="0" w:line="276" w:lineRule="auto"/>
        <w:jc w:val="both"/>
        <w:rPr>
          <w:rFonts w:cstheme="minorHAnsi"/>
        </w:rPr>
      </w:pPr>
      <w:r w:rsidRPr="001B3D13">
        <w:rPr>
          <w:rFonts w:cstheme="minorHAnsi"/>
          <w:b/>
        </w:rPr>
        <w:t>Būvprojekts</w:t>
      </w:r>
      <w:r w:rsidRPr="001B3D13">
        <w:rPr>
          <w:rFonts w:cstheme="minorHAnsi"/>
        </w:rPr>
        <w:t xml:space="preserve"> – būvniecības ieceres īstenošanai nepieciešamo grafisko un teksta dokumentu</w:t>
      </w:r>
      <w:r w:rsidR="00913F0A">
        <w:rPr>
          <w:rFonts w:cstheme="minorHAnsi"/>
        </w:rPr>
        <w:t xml:space="preserve"> </w:t>
      </w:r>
      <w:r w:rsidRPr="001B3D13">
        <w:rPr>
          <w:rFonts w:cstheme="minorHAnsi"/>
        </w:rPr>
        <w:t>kopums.</w:t>
      </w:r>
    </w:p>
    <w:p w14:paraId="3AA30595" w14:textId="3D20DCD5" w:rsidR="00655DCC" w:rsidRDefault="00655DCC" w:rsidP="00327491">
      <w:pPr>
        <w:autoSpaceDE w:val="0"/>
        <w:autoSpaceDN w:val="0"/>
        <w:adjustRightInd w:val="0"/>
        <w:spacing w:after="0" w:line="276" w:lineRule="auto"/>
        <w:jc w:val="both"/>
        <w:rPr>
          <w:rFonts w:cstheme="minorHAnsi"/>
        </w:rPr>
      </w:pPr>
      <w:r w:rsidRPr="00346729">
        <w:rPr>
          <w:rFonts w:cstheme="minorHAnsi"/>
          <w:b/>
          <w:bCs/>
        </w:rPr>
        <w:t>Būvniecības ierosinātājs</w:t>
      </w:r>
      <w:r>
        <w:rPr>
          <w:rFonts w:cstheme="minorHAnsi"/>
        </w:rPr>
        <w:t xml:space="preserve"> </w:t>
      </w:r>
      <w:r w:rsidRPr="001B3D13">
        <w:rPr>
          <w:rFonts w:cstheme="minorHAnsi"/>
        </w:rPr>
        <w:t>–</w:t>
      </w:r>
      <w:r>
        <w:rPr>
          <w:rFonts w:cstheme="minorHAnsi"/>
        </w:rPr>
        <w:t xml:space="preserve"> persona, kas vispārīgajos būvnoteikumos noteiktajā kārtībā var ierosināt vai ir ierosinājusi būvniecību, vai šīs personas tiesību pārņēmējs.</w:t>
      </w:r>
    </w:p>
    <w:p w14:paraId="397D28B4" w14:textId="5C71AF78" w:rsidR="00CB4E01" w:rsidRPr="001B3D13" w:rsidRDefault="00CB4E01" w:rsidP="00327491">
      <w:pPr>
        <w:autoSpaceDE w:val="0"/>
        <w:autoSpaceDN w:val="0"/>
        <w:adjustRightInd w:val="0"/>
        <w:spacing w:after="0" w:line="276" w:lineRule="auto"/>
        <w:jc w:val="both"/>
        <w:rPr>
          <w:rFonts w:cstheme="minorHAnsi"/>
        </w:rPr>
      </w:pPr>
      <w:r w:rsidRPr="001B3D13">
        <w:rPr>
          <w:rFonts w:cstheme="minorHAnsi"/>
          <w:b/>
        </w:rPr>
        <w:t>Būvprojekt</w:t>
      </w:r>
      <w:r>
        <w:rPr>
          <w:rFonts w:cstheme="minorHAnsi"/>
          <w:b/>
        </w:rPr>
        <w:t xml:space="preserve">a izstrādātājs </w:t>
      </w:r>
      <w:r w:rsidR="00CD34FB">
        <w:rPr>
          <w:rFonts w:cstheme="minorHAnsi"/>
          <w:b/>
        </w:rPr>
        <w:t>–</w:t>
      </w:r>
      <w:r>
        <w:rPr>
          <w:rFonts w:cstheme="minorHAnsi"/>
          <w:b/>
        </w:rPr>
        <w:t xml:space="preserve"> </w:t>
      </w:r>
      <w:r w:rsidR="00CD34FB" w:rsidRPr="00346729">
        <w:rPr>
          <w:rFonts w:cstheme="minorHAnsi"/>
          <w:bCs/>
        </w:rPr>
        <w:t>būvuzņēmējs, kam ir noslēgts līgums ar pasūtītāju par būvprojekta izstr</w:t>
      </w:r>
      <w:r w:rsidR="000F79A0" w:rsidRPr="00346729">
        <w:rPr>
          <w:rFonts w:cstheme="minorHAnsi"/>
          <w:bCs/>
        </w:rPr>
        <w:t>ādāšanu</w:t>
      </w:r>
      <w:r w:rsidR="00655DCC">
        <w:rPr>
          <w:rFonts w:cstheme="minorHAnsi"/>
          <w:bCs/>
        </w:rPr>
        <w:t>.</w:t>
      </w:r>
    </w:p>
    <w:p w14:paraId="3D116ABF" w14:textId="77777777" w:rsidR="00683517" w:rsidRPr="001B3D13" w:rsidRDefault="00683517" w:rsidP="00327491">
      <w:pPr>
        <w:autoSpaceDE w:val="0"/>
        <w:autoSpaceDN w:val="0"/>
        <w:adjustRightInd w:val="0"/>
        <w:spacing w:after="0" w:line="276" w:lineRule="auto"/>
        <w:jc w:val="both"/>
        <w:rPr>
          <w:rFonts w:cstheme="minorHAnsi"/>
        </w:rPr>
      </w:pPr>
      <w:r w:rsidRPr="001B3D13">
        <w:rPr>
          <w:rFonts w:cstheme="minorHAnsi"/>
          <w:b/>
        </w:rPr>
        <w:t>Būvuzraugs</w:t>
      </w:r>
      <w:r w:rsidRPr="001B3D13">
        <w:rPr>
          <w:rFonts w:cstheme="minorHAnsi"/>
        </w:rPr>
        <w:t xml:space="preserve"> </w:t>
      </w:r>
      <w:r w:rsidR="00521AEE" w:rsidRPr="001B3D13">
        <w:rPr>
          <w:rFonts w:cstheme="minorHAnsi"/>
          <w:b/>
        </w:rPr>
        <w:t>(būvinženieris)</w:t>
      </w:r>
      <w:r w:rsidR="00521AEE" w:rsidRPr="001B3D13">
        <w:rPr>
          <w:rFonts w:cstheme="minorHAnsi"/>
        </w:rPr>
        <w:t xml:space="preserve"> - </w:t>
      </w:r>
      <w:r w:rsidRPr="001B3D13">
        <w:rPr>
          <w:rFonts w:cstheme="minorHAnsi"/>
        </w:rPr>
        <w:t>Pasūtītāja nolīgta persona, kas, pamatojoties uz līgumu, veic būvuzraudzību.</w:t>
      </w:r>
    </w:p>
    <w:p w14:paraId="026A1002" w14:textId="16A1846F" w:rsidR="00683517" w:rsidRPr="001B3D13" w:rsidRDefault="00683517" w:rsidP="00327491">
      <w:pPr>
        <w:autoSpaceDE w:val="0"/>
        <w:autoSpaceDN w:val="0"/>
        <w:adjustRightInd w:val="0"/>
        <w:spacing w:after="0" w:line="276" w:lineRule="auto"/>
        <w:jc w:val="both"/>
        <w:rPr>
          <w:rFonts w:cstheme="minorHAnsi"/>
        </w:rPr>
      </w:pPr>
      <w:r w:rsidRPr="001B3D13">
        <w:rPr>
          <w:rFonts w:cstheme="minorHAnsi"/>
          <w:b/>
        </w:rPr>
        <w:t>Būvuzraudzība</w:t>
      </w:r>
      <w:r w:rsidRPr="001B3D13">
        <w:rPr>
          <w:rFonts w:cstheme="minorHAnsi"/>
        </w:rPr>
        <w:t xml:space="preserve"> – profesionāla un neatkarīga būvdarbu veikšanas procesa uzraudzība, lai</w:t>
      </w:r>
      <w:r w:rsidR="00913F0A">
        <w:rPr>
          <w:rFonts w:cstheme="minorHAnsi"/>
        </w:rPr>
        <w:t xml:space="preserve"> </w:t>
      </w:r>
      <w:r w:rsidRPr="001B3D13">
        <w:rPr>
          <w:rFonts w:cstheme="minorHAnsi"/>
        </w:rPr>
        <w:t>pārliecinātos par kvalitatīvu un drošu būves būvniecību.</w:t>
      </w:r>
    </w:p>
    <w:p w14:paraId="39F4D500" w14:textId="5B3E0F50" w:rsidR="00683517" w:rsidRPr="001B3D13" w:rsidDel="006E49BD" w:rsidRDefault="00683517" w:rsidP="00913F0A">
      <w:pPr>
        <w:autoSpaceDE w:val="0"/>
        <w:autoSpaceDN w:val="0"/>
        <w:adjustRightInd w:val="0"/>
        <w:spacing w:after="0" w:line="276" w:lineRule="auto"/>
        <w:jc w:val="both"/>
        <w:rPr>
          <w:del w:id="48" w:author="User" w:date="2023-02-06T14:55:00Z"/>
          <w:rFonts w:cstheme="minorHAnsi"/>
        </w:rPr>
      </w:pPr>
      <w:del w:id="49" w:author="User" w:date="2023-02-06T14:55:00Z">
        <w:r w:rsidRPr="00532DCF" w:rsidDel="006E49BD">
          <w:rPr>
            <w:rFonts w:cstheme="minorHAnsi"/>
            <w:highlight w:val="yellow"/>
            <w:rPrChange w:id="50" w:author="User" w:date="2023-02-06T12:47:00Z">
              <w:rPr>
                <w:rFonts w:cstheme="minorHAnsi"/>
              </w:rPr>
            </w:rPrChange>
          </w:rPr>
          <w:delText>Plānoto materiālu izmantošanas saskaņošana var tikt veikta darbu izpildes programmas ietvaros.</w:delText>
        </w:r>
      </w:del>
    </w:p>
    <w:p w14:paraId="009C244B" w14:textId="17682BEF" w:rsidR="00683517" w:rsidRPr="001B3D13" w:rsidRDefault="00683517" w:rsidP="00913F0A">
      <w:pPr>
        <w:autoSpaceDE w:val="0"/>
        <w:autoSpaceDN w:val="0"/>
        <w:adjustRightInd w:val="0"/>
        <w:spacing w:after="0" w:line="276" w:lineRule="auto"/>
        <w:jc w:val="both"/>
        <w:rPr>
          <w:rFonts w:cstheme="minorHAnsi"/>
        </w:rPr>
      </w:pPr>
      <w:r w:rsidRPr="001B3D13">
        <w:rPr>
          <w:rFonts w:cstheme="minorHAnsi"/>
          <w:b/>
        </w:rPr>
        <w:t>Būvdarbu veicējs</w:t>
      </w:r>
      <w:r w:rsidRPr="001B3D13">
        <w:rPr>
          <w:rFonts w:cstheme="minorHAnsi"/>
        </w:rPr>
        <w:t xml:space="preserve"> – būvkomersants, kurš veic būvdarbus, pamatojoties uz noslēgto līgumu ar Pasūtītāju, vai būv</w:t>
      </w:r>
      <w:del w:id="51" w:author="User" w:date="2022-12-09T11:42:00Z">
        <w:r w:rsidRPr="001B3D13" w:rsidDel="00786327">
          <w:rPr>
            <w:rFonts w:cstheme="minorHAnsi"/>
          </w:rPr>
          <w:delText>ētājs.</w:delText>
        </w:r>
      </w:del>
      <w:ins w:id="52" w:author="User" w:date="2022-12-09T11:42:00Z">
        <w:r w:rsidR="00786327">
          <w:rPr>
            <w:rFonts w:cstheme="minorHAnsi"/>
          </w:rPr>
          <w:t>uzņēmējs.</w:t>
        </w:r>
      </w:ins>
    </w:p>
    <w:p w14:paraId="0128F9B6" w14:textId="77777777" w:rsidR="00683517" w:rsidRPr="001B3D13" w:rsidRDefault="00683517" w:rsidP="00913F0A">
      <w:pPr>
        <w:autoSpaceDE w:val="0"/>
        <w:autoSpaceDN w:val="0"/>
        <w:adjustRightInd w:val="0"/>
        <w:spacing w:after="0" w:line="276" w:lineRule="auto"/>
        <w:jc w:val="both"/>
        <w:rPr>
          <w:rFonts w:cstheme="minorHAnsi"/>
        </w:rPr>
      </w:pPr>
      <w:r w:rsidRPr="001B3D13">
        <w:rPr>
          <w:rFonts w:cstheme="minorHAnsi"/>
          <w:b/>
        </w:rPr>
        <w:t>Būvdarbu vadītājs</w:t>
      </w:r>
      <w:r w:rsidRPr="001B3D13">
        <w:rPr>
          <w:rFonts w:cstheme="minorHAnsi"/>
        </w:rPr>
        <w:t xml:space="preserve"> – </w:t>
      </w:r>
      <w:proofErr w:type="spellStart"/>
      <w:r w:rsidRPr="001B3D13">
        <w:rPr>
          <w:rFonts w:cstheme="minorHAnsi"/>
        </w:rPr>
        <w:t>būvspeciālists</w:t>
      </w:r>
      <w:proofErr w:type="spellEnd"/>
      <w:r w:rsidRPr="001B3D13">
        <w:rPr>
          <w:rFonts w:cstheme="minorHAnsi"/>
        </w:rPr>
        <w:t>, kuru ieceļ galvenais būvdarbu veicējs vai atsevišķo būvdarbu veicējs un kura pienākums ir nodrošināt būvdarbu kvalitatīvu izpildi atbilstoši būvprojektam, kā arī ievērot citus būvniecību reglamentējošos normatīvos aktus un būvizstrādājumu izmantošanai noteiktās tehnoloģijas.</w:t>
      </w:r>
    </w:p>
    <w:p w14:paraId="150CF28E" w14:textId="3D7464F3" w:rsidR="00683517" w:rsidRPr="001B3D13" w:rsidRDefault="00683517" w:rsidP="00913F0A">
      <w:pPr>
        <w:autoSpaceDE w:val="0"/>
        <w:autoSpaceDN w:val="0"/>
        <w:adjustRightInd w:val="0"/>
        <w:spacing w:after="0" w:line="276" w:lineRule="auto"/>
        <w:jc w:val="both"/>
        <w:rPr>
          <w:rFonts w:cstheme="minorHAnsi"/>
        </w:rPr>
      </w:pPr>
      <w:r w:rsidRPr="001B3D13">
        <w:rPr>
          <w:rFonts w:cstheme="minorHAnsi"/>
          <w:b/>
        </w:rPr>
        <w:t>Būvlaukums</w:t>
      </w:r>
      <w:r w:rsidRPr="001B3D13">
        <w:rPr>
          <w:rFonts w:cstheme="minorHAnsi"/>
        </w:rPr>
        <w:t xml:space="preserve"> – atbilstoši būvniecības dokumentācijai dabā norobežota vai nosacīta būvdarbu</w:t>
      </w:r>
      <w:r w:rsidR="00913F0A">
        <w:rPr>
          <w:rFonts w:cstheme="minorHAnsi"/>
        </w:rPr>
        <w:t xml:space="preserve"> </w:t>
      </w:r>
      <w:r w:rsidRPr="001B3D13">
        <w:rPr>
          <w:rFonts w:cstheme="minorHAnsi"/>
        </w:rPr>
        <w:t>veikšanai nepieciešamā teritorija, kurā notiks vai notiek būvdarbi, ar tajā esošu nepieciešamo</w:t>
      </w:r>
      <w:r w:rsidR="00913F0A">
        <w:rPr>
          <w:rFonts w:cstheme="minorHAnsi"/>
        </w:rPr>
        <w:t xml:space="preserve"> </w:t>
      </w:r>
      <w:r w:rsidRPr="001B3D13">
        <w:rPr>
          <w:rFonts w:cstheme="minorHAnsi"/>
        </w:rPr>
        <w:t>aprīkojumu (pagaidu būves, iekārtas utt.).</w:t>
      </w:r>
    </w:p>
    <w:p w14:paraId="2CC1F360" w14:textId="77777777" w:rsidR="00683517" w:rsidRPr="001B3D13" w:rsidRDefault="00683517" w:rsidP="00913F0A">
      <w:pPr>
        <w:autoSpaceDE w:val="0"/>
        <w:autoSpaceDN w:val="0"/>
        <w:adjustRightInd w:val="0"/>
        <w:spacing w:after="0" w:line="276" w:lineRule="auto"/>
        <w:jc w:val="both"/>
        <w:rPr>
          <w:rFonts w:cstheme="minorHAnsi"/>
        </w:rPr>
      </w:pPr>
      <w:proofErr w:type="spellStart"/>
      <w:r w:rsidRPr="001B3D13">
        <w:rPr>
          <w:rFonts w:cstheme="minorHAnsi"/>
          <w:b/>
        </w:rPr>
        <w:t>Autoruzraugs</w:t>
      </w:r>
      <w:proofErr w:type="spellEnd"/>
      <w:r w:rsidRPr="001B3D13">
        <w:rPr>
          <w:rFonts w:cstheme="minorHAnsi"/>
        </w:rPr>
        <w:t xml:space="preserve"> – būvprojekta izstrādātāja </w:t>
      </w:r>
      <w:proofErr w:type="spellStart"/>
      <w:r w:rsidRPr="001B3D13">
        <w:rPr>
          <w:rFonts w:cstheme="minorHAnsi"/>
        </w:rPr>
        <w:t>būvspeciālists</w:t>
      </w:r>
      <w:proofErr w:type="spellEnd"/>
      <w:r w:rsidRPr="001B3D13">
        <w:rPr>
          <w:rFonts w:cstheme="minorHAnsi"/>
        </w:rPr>
        <w:t>, kurš veic autoruzraudzību.</w:t>
      </w:r>
    </w:p>
    <w:p w14:paraId="330B0BA4" w14:textId="35DC6A29" w:rsidR="00683517" w:rsidRPr="001B3D13" w:rsidRDefault="00683517" w:rsidP="00913F0A">
      <w:pPr>
        <w:autoSpaceDE w:val="0"/>
        <w:autoSpaceDN w:val="0"/>
        <w:adjustRightInd w:val="0"/>
        <w:spacing w:after="0" w:line="276" w:lineRule="auto"/>
        <w:jc w:val="both"/>
        <w:rPr>
          <w:rFonts w:cstheme="minorHAnsi"/>
        </w:rPr>
      </w:pPr>
      <w:r w:rsidRPr="001B3D13">
        <w:rPr>
          <w:rFonts w:cstheme="minorHAnsi"/>
          <w:b/>
        </w:rPr>
        <w:t>Autoruzraudzība</w:t>
      </w:r>
      <w:r w:rsidRPr="001B3D13">
        <w:rPr>
          <w:rFonts w:cstheme="minorHAnsi"/>
        </w:rPr>
        <w:t xml:space="preserve"> – kontrole, ko būvprojekta izstrādātājs veic pēc projektēšanas darbu</w:t>
      </w:r>
      <w:r w:rsidR="00913F0A">
        <w:rPr>
          <w:rFonts w:cstheme="minorHAnsi"/>
        </w:rPr>
        <w:t xml:space="preserve"> </w:t>
      </w:r>
      <w:r w:rsidRPr="001B3D13">
        <w:rPr>
          <w:rFonts w:cstheme="minorHAnsi"/>
        </w:rPr>
        <w:t>pabeigšanas līdz būves nodošanai ekspluatācijā, lai nodrošinātu būves realizāciju atbilstoši</w:t>
      </w:r>
      <w:r w:rsidR="00913F0A">
        <w:rPr>
          <w:rFonts w:cstheme="minorHAnsi"/>
        </w:rPr>
        <w:t xml:space="preserve"> </w:t>
      </w:r>
      <w:r w:rsidRPr="001B3D13">
        <w:rPr>
          <w:rFonts w:cstheme="minorHAnsi"/>
        </w:rPr>
        <w:t>būvprojektam.</w:t>
      </w:r>
    </w:p>
    <w:p w14:paraId="49CA703D" w14:textId="77777777" w:rsidR="00671524" w:rsidRPr="001B3D13" w:rsidRDefault="00671524" w:rsidP="00327491">
      <w:pPr>
        <w:pStyle w:val="Default"/>
        <w:spacing w:line="276" w:lineRule="auto"/>
        <w:jc w:val="both"/>
        <w:rPr>
          <w:rFonts w:asciiTheme="minorHAnsi" w:hAnsiTheme="minorHAnsi" w:cstheme="minorHAnsi"/>
          <w:b/>
          <w:bCs/>
        </w:rPr>
      </w:pPr>
    </w:p>
    <w:p w14:paraId="7640AFF2" w14:textId="09D645D9" w:rsidR="00327491" w:rsidRDefault="00327491" w:rsidP="001B3D13">
      <w:pPr>
        <w:pStyle w:val="ListParagraph"/>
        <w:widowControl w:val="0"/>
        <w:numPr>
          <w:ilvl w:val="1"/>
          <w:numId w:val="44"/>
        </w:numPr>
        <w:suppressAutoHyphens/>
        <w:spacing w:after="0" w:line="240" w:lineRule="auto"/>
        <w:jc w:val="both"/>
        <w:rPr>
          <w:rFonts w:eastAsiaTheme="majorEastAsia" w:cstheme="minorHAnsi"/>
          <w:color w:val="2E74B5" w:themeColor="accent1" w:themeShade="BF"/>
          <w:sz w:val="24"/>
          <w:szCs w:val="24"/>
        </w:rPr>
      </w:pPr>
      <w:r w:rsidRPr="001B3D13">
        <w:rPr>
          <w:rFonts w:eastAsiaTheme="majorEastAsia" w:cstheme="minorHAnsi"/>
          <w:color w:val="2E74B5" w:themeColor="accent1" w:themeShade="BF"/>
          <w:sz w:val="24"/>
          <w:szCs w:val="24"/>
        </w:rPr>
        <w:t>Darbu daudzuma noteikšana un izmaksas</w:t>
      </w:r>
    </w:p>
    <w:p w14:paraId="7C423C1E" w14:textId="77777777" w:rsidR="005974E7" w:rsidRPr="001B3D13" w:rsidRDefault="005974E7" w:rsidP="005974E7">
      <w:pPr>
        <w:pStyle w:val="ListParagraph"/>
        <w:widowControl w:val="0"/>
        <w:suppressAutoHyphens/>
        <w:spacing w:after="0" w:line="240" w:lineRule="auto"/>
        <w:ind w:left="360"/>
        <w:jc w:val="both"/>
        <w:rPr>
          <w:rFonts w:eastAsiaTheme="majorEastAsia" w:cstheme="minorHAnsi"/>
          <w:color w:val="2E74B5" w:themeColor="accent1" w:themeShade="BF"/>
          <w:sz w:val="24"/>
          <w:szCs w:val="24"/>
        </w:rPr>
      </w:pPr>
    </w:p>
    <w:p w14:paraId="2AAAC450" w14:textId="77777777" w:rsidR="00327491" w:rsidRPr="001B3D13" w:rsidRDefault="00327491" w:rsidP="00BE53E9">
      <w:pPr>
        <w:autoSpaceDE w:val="0"/>
        <w:autoSpaceDN w:val="0"/>
        <w:adjustRightInd w:val="0"/>
        <w:spacing w:after="0" w:line="276" w:lineRule="auto"/>
        <w:jc w:val="both"/>
        <w:rPr>
          <w:rFonts w:cstheme="minorHAnsi"/>
        </w:rPr>
      </w:pPr>
      <w:r w:rsidRPr="001B3D13">
        <w:rPr>
          <w:rFonts w:cstheme="minorHAnsi"/>
        </w:rPr>
        <w:t>Būvprojekta sējums “Darbu apjomu saraksts” ir lasāms kopā ar šo būvprojekta sējumu. Būvdarbu veicējs, saņemot būvprojektu, pārliecinās par papildu detalizētāku rasējumu nepieciešamību. Ja būvdarbu veicējs nav izstrādājis papildus detalizētus rasējumus, viņš ir atbildīgs par iespējamām sekām. Detalizētākus rasējumus var izstrādāt arī</w:t>
      </w:r>
      <w:r w:rsidR="00BE53E9" w:rsidRPr="001B3D13">
        <w:rPr>
          <w:rFonts w:cstheme="minorHAnsi"/>
        </w:rPr>
        <w:t xml:space="preserve"> </w:t>
      </w:r>
      <w:r w:rsidRPr="001B3D13">
        <w:rPr>
          <w:rFonts w:cstheme="minorHAnsi"/>
        </w:rPr>
        <w:t>būvdarbu gaitā, tos saskaņojot ar būvprojekta izstrādātāju un būvniecības ierosinātāju.</w:t>
      </w:r>
    </w:p>
    <w:p w14:paraId="7439EC07" w14:textId="77777777" w:rsidR="00327491" w:rsidRPr="001B3D13" w:rsidRDefault="00327491" w:rsidP="00BE53E9">
      <w:pPr>
        <w:autoSpaceDE w:val="0"/>
        <w:autoSpaceDN w:val="0"/>
        <w:adjustRightInd w:val="0"/>
        <w:spacing w:after="0" w:line="276" w:lineRule="auto"/>
        <w:jc w:val="both"/>
        <w:rPr>
          <w:rFonts w:cstheme="minorHAnsi"/>
        </w:rPr>
      </w:pPr>
      <w:r w:rsidRPr="001B3D13">
        <w:rPr>
          <w:rFonts w:cstheme="minorHAnsi"/>
        </w:rPr>
        <w:t>Būvdarbu veicējs var piedāvāt alternatīvus risinājumus un izstrādāt detalizētākus darba</w:t>
      </w:r>
    </w:p>
    <w:p w14:paraId="6D20C6DF" w14:textId="77777777" w:rsidR="00BE53E9" w:rsidRPr="001B3D13" w:rsidRDefault="00327491" w:rsidP="00BE53E9">
      <w:pPr>
        <w:autoSpaceDE w:val="0"/>
        <w:autoSpaceDN w:val="0"/>
        <w:adjustRightInd w:val="0"/>
        <w:spacing w:after="0" w:line="276" w:lineRule="auto"/>
        <w:jc w:val="both"/>
        <w:rPr>
          <w:rFonts w:cstheme="minorHAnsi"/>
        </w:rPr>
      </w:pPr>
      <w:r w:rsidRPr="001B3D13">
        <w:rPr>
          <w:rFonts w:cstheme="minorHAnsi"/>
        </w:rPr>
        <w:lastRenderedPageBreak/>
        <w:t xml:space="preserve">rasējumus, ja viņš uzskata, ka tas ir nepieciešams. </w:t>
      </w:r>
    </w:p>
    <w:p w14:paraId="1D7A3C72" w14:textId="77777777" w:rsidR="00327491" w:rsidRPr="001B3D13" w:rsidRDefault="00327491" w:rsidP="008C46BC">
      <w:pPr>
        <w:autoSpaceDE w:val="0"/>
        <w:autoSpaceDN w:val="0"/>
        <w:adjustRightInd w:val="0"/>
        <w:spacing w:after="0" w:line="276" w:lineRule="auto"/>
        <w:jc w:val="both"/>
        <w:rPr>
          <w:rFonts w:cstheme="minorHAnsi"/>
        </w:rPr>
      </w:pPr>
      <w:r w:rsidRPr="001B3D13">
        <w:rPr>
          <w:rFonts w:cstheme="minorHAnsi"/>
        </w:rPr>
        <w:t>Būvdarbu veicējam savā piedāvājumā jāievērtē</w:t>
      </w:r>
      <w:r w:rsidR="00BE53E9" w:rsidRPr="001B3D13">
        <w:rPr>
          <w:rFonts w:cstheme="minorHAnsi"/>
        </w:rPr>
        <w:t xml:space="preserve"> </w:t>
      </w:r>
      <w:r w:rsidRPr="001B3D13">
        <w:rPr>
          <w:rFonts w:cstheme="minorHAnsi"/>
        </w:rPr>
        <w:t xml:space="preserve">visi nepieciešamie papildus darbi un materiāli, </w:t>
      </w:r>
      <w:proofErr w:type="spellStart"/>
      <w:r w:rsidRPr="001B3D13">
        <w:rPr>
          <w:rFonts w:cstheme="minorHAnsi"/>
        </w:rPr>
        <w:t>būvmašīnas</w:t>
      </w:r>
      <w:proofErr w:type="spellEnd"/>
      <w:r w:rsidRPr="001B3D13">
        <w:rPr>
          <w:rFonts w:cstheme="minorHAnsi"/>
        </w:rPr>
        <w:t xml:space="preserve"> un transports, būvlaukuma</w:t>
      </w:r>
      <w:r w:rsidR="00BE53E9" w:rsidRPr="001B3D13">
        <w:rPr>
          <w:rFonts w:cstheme="minorHAnsi"/>
        </w:rPr>
        <w:t xml:space="preserve"> </w:t>
      </w:r>
      <w:r w:rsidRPr="001B3D13">
        <w:rPr>
          <w:rFonts w:cstheme="minorHAnsi"/>
        </w:rPr>
        <w:t>sagatavošanas un uzturēšanas darbi, bez kā nebūtu iespējama būvprojektā paredzēto būvdarbu</w:t>
      </w:r>
      <w:r w:rsidR="00BE53E9" w:rsidRPr="001B3D13">
        <w:rPr>
          <w:rFonts w:cstheme="minorHAnsi"/>
        </w:rPr>
        <w:t xml:space="preserve"> </w:t>
      </w:r>
      <w:r w:rsidRPr="001B3D13">
        <w:rPr>
          <w:rFonts w:cstheme="minorHAnsi"/>
        </w:rPr>
        <w:t>tehnoloģiski pareiza, būvprojekta prasībām un spēkā esošiem normatīviem atbilstoša darba</w:t>
      </w:r>
      <w:r w:rsidR="00BE53E9" w:rsidRPr="001B3D13">
        <w:rPr>
          <w:rFonts w:cstheme="minorHAnsi"/>
        </w:rPr>
        <w:t xml:space="preserve"> </w:t>
      </w:r>
      <w:r w:rsidRPr="001B3D13">
        <w:rPr>
          <w:rFonts w:cstheme="minorHAnsi"/>
        </w:rPr>
        <w:t>izpilde pilnā apjomā. Faktiskais būvdarbu apjoms nosakāms atbilstoši būvdarbu veicēja veiktajiem</w:t>
      </w:r>
      <w:r w:rsidR="00BE53E9" w:rsidRPr="001B3D13">
        <w:rPr>
          <w:rFonts w:cstheme="minorHAnsi"/>
        </w:rPr>
        <w:t xml:space="preserve"> </w:t>
      </w:r>
      <w:proofErr w:type="spellStart"/>
      <w:r w:rsidRPr="001B3D13">
        <w:rPr>
          <w:rFonts w:cstheme="minorHAnsi"/>
        </w:rPr>
        <w:t>izpilduzmērījumiem</w:t>
      </w:r>
      <w:proofErr w:type="spellEnd"/>
      <w:r w:rsidRPr="001B3D13">
        <w:rPr>
          <w:rFonts w:cstheme="minorHAnsi"/>
        </w:rPr>
        <w:t>, ko būvdarbu veicējs iesniedzis būvuzraugam. Būvdarbu veicējam katra</w:t>
      </w:r>
      <w:r w:rsidR="00BE53E9" w:rsidRPr="001B3D13">
        <w:rPr>
          <w:rFonts w:cstheme="minorHAnsi"/>
        </w:rPr>
        <w:t xml:space="preserve"> </w:t>
      </w:r>
      <w:r w:rsidRPr="001B3D13">
        <w:rPr>
          <w:rFonts w:cstheme="minorHAnsi"/>
        </w:rPr>
        <w:t>konkrēta darba izmaksās jāparedz visi ar darba izpildi saistītie izdevumi, tai skaitā:</w:t>
      </w:r>
    </w:p>
    <w:p w14:paraId="756D9663"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mobilizācijai un demobilizācijai;</w:t>
      </w:r>
    </w:p>
    <w:p w14:paraId="082F3DEB"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būvlaukuma ierīkošanai, uzturēšanai un, ja nepieciešams, tā teritorijas rekultivācijai;</w:t>
      </w:r>
    </w:p>
    <w:p w14:paraId="17670DDB"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 xml:space="preserve">atbalsts būvuzraugam un </w:t>
      </w:r>
      <w:proofErr w:type="spellStart"/>
      <w:r w:rsidRPr="001B3D13">
        <w:rPr>
          <w:rFonts w:cstheme="minorHAnsi"/>
        </w:rPr>
        <w:t>autoruzraugam</w:t>
      </w:r>
      <w:proofErr w:type="spellEnd"/>
      <w:r w:rsidRPr="001B3D13">
        <w:rPr>
          <w:rFonts w:cstheme="minorHAnsi"/>
        </w:rPr>
        <w:t>;</w:t>
      </w:r>
    </w:p>
    <w:p w14:paraId="678B47D9"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saskaņojumu un atļauju iegūšanai;</w:t>
      </w:r>
    </w:p>
    <w:p w14:paraId="65503FFF"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sanitāro un drošības normu ievērošanai;</w:t>
      </w:r>
    </w:p>
    <w:p w14:paraId="52B4169E"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satiksmes organizēšanai būvlaukumā;</w:t>
      </w:r>
    </w:p>
    <w:p w14:paraId="61D48456"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piebraucamo ceļu tīrīšanai;</w:t>
      </w:r>
    </w:p>
    <w:p w14:paraId="30E5C863"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no būvlaukuma izbraucošā transporta riteņu mazgāšanai;</w:t>
      </w:r>
    </w:p>
    <w:p w14:paraId="7A453C14"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būvlaukumam attiecināmo pagaidu ceļa zīmju uzturēšanai ārpus būvlaukuma teritorijas;</w:t>
      </w:r>
    </w:p>
    <w:p w14:paraId="4D1EBB5C"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nepieciešamās dokumentācijas noformēšanai;</w:t>
      </w:r>
    </w:p>
    <w:p w14:paraId="2F068812" w14:textId="312C55ED"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 xml:space="preserve">darbu </w:t>
      </w:r>
      <w:del w:id="53" w:author="User" w:date="2023-02-06T17:25:00Z">
        <w:r w:rsidRPr="001B3D13" w:rsidDel="006310EB">
          <w:rPr>
            <w:rFonts w:cstheme="minorHAnsi"/>
          </w:rPr>
          <w:delText>izpildes programmas</w:delText>
        </w:r>
      </w:del>
      <w:ins w:id="54" w:author="User" w:date="2023-02-06T17:25:00Z">
        <w:r w:rsidR="006310EB">
          <w:rPr>
            <w:rFonts w:cstheme="minorHAnsi"/>
          </w:rPr>
          <w:t>veikšanas projekta</w:t>
        </w:r>
      </w:ins>
      <w:r w:rsidRPr="001B3D13">
        <w:rPr>
          <w:rFonts w:cstheme="minorHAnsi"/>
        </w:rPr>
        <w:t>, darbu programmu izstrādei u.c. nepieciešamo tehnisko</w:t>
      </w:r>
      <w:r w:rsidR="008C46BC" w:rsidRPr="001B3D13">
        <w:rPr>
          <w:rFonts w:cstheme="minorHAnsi"/>
        </w:rPr>
        <w:t xml:space="preserve"> </w:t>
      </w:r>
      <w:r w:rsidRPr="001B3D13">
        <w:rPr>
          <w:rFonts w:cstheme="minorHAnsi"/>
        </w:rPr>
        <w:t>darbu, piemēram, mērījumu, pagaidu konstrukciju aprēķinu un rasējumu, aprakstu, būvdarbu</w:t>
      </w:r>
      <w:r w:rsidR="008C46BC" w:rsidRPr="001B3D13">
        <w:rPr>
          <w:rFonts w:cstheme="minorHAnsi"/>
        </w:rPr>
        <w:t xml:space="preserve"> </w:t>
      </w:r>
      <w:r w:rsidRPr="001B3D13">
        <w:rPr>
          <w:rFonts w:cstheme="minorHAnsi"/>
        </w:rPr>
        <w:t>grafiku u.c. izstrādes darbu veikšanai;</w:t>
      </w:r>
    </w:p>
    <w:p w14:paraId="289EF79A"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kvalitātes nodrošināšanai un kontrolei (paraugu ņemšana, testēšana, uzmērījumi,</w:t>
      </w:r>
      <w:r w:rsidR="008C46BC" w:rsidRPr="001B3D13">
        <w:rPr>
          <w:rFonts w:cstheme="minorHAnsi"/>
        </w:rPr>
        <w:t xml:space="preserve"> </w:t>
      </w:r>
      <w:r w:rsidRPr="001B3D13">
        <w:rPr>
          <w:rFonts w:cstheme="minorHAnsi"/>
        </w:rPr>
        <w:t>dokumentēšana, kvalitātes procedūras, preventīvās darbības u.tml.);</w:t>
      </w:r>
    </w:p>
    <w:p w14:paraId="758D9959"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būvmateriālu un būvizstrādājumu piegādes kontrolei, uzglabāšanai, sagatavošanai un</w:t>
      </w:r>
      <w:r w:rsidR="00BE53E9" w:rsidRPr="001B3D13">
        <w:rPr>
          <w:rFonts w:cstheme="minorHAnsi"/>
        </w:rPr>
        <w:t xml:space="preserve"> </w:t>
      </w:r>
      <w:r w:rsidRPr="001B3D13">
        <w:rPr>
          <w:rFonts w:cstheme="minorHAnsi"/>
        </w:rPr>
        <w:t>iestrādei;</w:t>
      </w:r>
    </w:p>
    <w:p w14:paraId="5440D355"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iekārtām un ar tām saistītajiem izdevumiem;</w:t>
      </w:r>
    </w:p>
    <w:p w14:paraId="55F84236"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pagaidu (papildu darbiem, lai izpildītu pamatdarbu) vai sagatavošanas darbiem;</w:t>
      </w:r>
    </w:p>
    <w:p w14:paraId="301105C2"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darbaspēkam;</w:t>
      </w:r>
    </w:p>
    <w:p w14:paraId="1816ABC9"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vispārējām saistībām, atbildības un risku nodrošinājumiem;</w:t>
      </w:r>
    </w:p>
    <w:p w14:paraId="38C8FC5C"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organizācijai un administrēšanai;</w:t>
      </w:r>
    </w:p>
    <w:p w14:paraId="1186340F" w14:textId="77777777" w:rsidR="00327491" w:rsidRPr="001B3D13" w:rsidRDefault="00327491" w:rsidP="008C46BC">
      <w:pPr>
        <w:pStyle w:val="ListParagraph"/>
        <w:numPr>
          <w:ilvl w:val="0"/>
          <w:numId w:val="18"/>
        </w:numPr>
        <w:autoSpaceDE w:val="0"/>
        <w:autoSpaceDN w:val="0"/>
        <w:adjustRightInd w:val="0"/>
        <w:spacing w:after="0" w:line="276" w:lineRule="auto"/>
        <w:jc w:val="both"/>
        <w:rPr>
          <w:rFonts w:cstheme="minorHAnsi"/>
        </w:rPr>
      </w:pPr>
      <w:r w:rsidRPr="001B3D13">
        <w:rPr>
          <w:rFonts w:cstheme="minorHAnsi"/>
        </w:rPr>
        <w:t>tiesību aktos noteikto nodokļu un nodevu nomaksai, izņemot pievienotās vērtības</w:t>
      </w:r>
      <w:r w:rsidR="008C46BC" w:rsidRPr="001B3D13">
        <w:rPr>
          <w:rFonts w:cstheme="minorHAnsi"/>
        </w:rPr>
        <w:t xml:space="preserve"> </w:t>
      </w:r>
      <w:r w:rsidRPr="001B3D13">
        <w:rPr>
          <w:rFonts w:cstheme="minorHAnsi"/>
        </w:rPr>
        <w:t>nodokli;</w:t>
      </w:r>
    </w:p>
    <w:p w14:paraId="6487E6BC" w14:textId="77777777" w:rsidR="00327491" w:rsidRPr="001B3D13" w:rsidRDefault="00327491" w:rsidP="008C46BC">
      <w:pPr>
        <w:pStyle w:val="Default"/>
        <w:numPr>
          <w:ilvl w:val="0"/>
          <w:numId w:val="18"/>
        </w:numPr>
        <w:spacing w:line="276" w:lineRule="auto"/>
        <w:jc w:val="both"/>
        <w:rPr>
          <w:rFonts w:asciiTheme="minorHAnsi" w:hAnsiTheme="minorHAnsi" w:cstheme="minorHAnsi"/>
          <w:b/>
          <w:bCs/>
          <w:sz w:val="22"/>
          <w:szCs w:val="22"/>
        </w:rPr>
      </w:pPr>
      <w:r w:rsidRPr="001B3D13">
        <w:rPr>
          <w:rFonts w:asciiTheme="minorHAnsi" w:hAnsiTheme="minorHAnsi" w:cstheme="minorHAnsi"/>
          <w:sz w:val="22"/>
          <w:szCs w:val="22"/>
        </w:rPr>
        <w:t>izdevumiem, kas saistīti ar nelabvēlīgu laika apstākļu ietekmi.</w:t>
      </w:r>
    </w:p>
    <w:p w14:paraId="4CAB987B" w14:textId="77777777" w:rsidR="00671524" w:rsidRPr="001B3D13" w:rsidRDefault="00671524" w:rsidP="00166883">
      <w:pPr>
        <w:pStyle w:val="Default"/>
        <w:spacing w:line="276" w:lineRule="auto"/>
        <w:jc w:val="both"/>
        <w:rPr>
          <w:rFonts w:asciiTheme="minorHAnsi" w:hAnsiTheme="minorHAnsi" w:cstheme="minorHAnsi"/>
          <w:b/>
          <w:bCs/>
        </w:rPr>
      </w:pPr>
    </w:p>
    <w:p w14:paraId="6E058CE2" w14:textId="14BF9F6A" w:rsidR="00BE53E9" w:rsidRDefault="00BE53E9" w:rsidP="005974E7">
      <w:pPr>
        <w:pStyle w:val="ListParagraph"/>
        <w:widowControl w:val="0"/>
        <w:numPr>
          <w:ilvl w:val="1"/>
          <w:numId w:val="44"/>
        </w:numPr>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Kvalitātes kontrole</w:t>
      </w:r>
    </w:p>
    <w:p w14:paraId="16534F2C" w14:textId="77777777" w:rsidR="005974E7" w:rsidRPr="005974E7" w:rsidRDefault="005974E7" w:rsidP="005974E7">
      <w:pPr>
        <w:pStyle w:val="ListParagraph"/>
        <w:widowControl w:val="0"/>
        <w:suppressAutoHyphens/>
        <w:spacing w:after="0" w:line="240" w:lineRule="auto"/>
        <w:ind w:left="360"/>
        <w:jc w:val="both"/>
        <w:rPr>
          <w:rFonts w:eastAsiaTheme="majorEastAsia" w:cstheme="minorHAnsi"/>
          <w:color w:val="2E74B5" w:themeColor="accent1" w:themeShade="BF"/>
          <w:sz w:val="24"/>
          <w:szCs w:val="24"/>
        </w:rPr>
      </w:pPr>
    </w:p>
    <w:p w14:paraId="65FAB103" w14:textId="34A04ABA" w:rsidR="00BE53E9" w:rsidRPr="001B3D13" w:rsidRDefault="00BE53E9" w:rsidP="008C46BC">
      <w:pPr>
        <w:autoSpaceDE w:val="0"/>
        <w:autoSpaceDN w:val="0"/>
        <w:adjustRightInd w:val="0"/>
        <w:spacing w:after="0" w:line="276" w:lineRule="auto"/>
        <w:jc w:val="both"/>
        <w:rPr>
          <w:rFonts w:cstheme="minorHAnsi"/>
        </w:rPr>
      </w:pPr>
      <w:r w:rsidRPr="001B3D13">
        <w:rPr>
          <w:rFonts w:cstheme="minorHAnsi"/>
        </w:rPr>
        <w:t>Būvdarbu veicējs ir atbildīgs par būvdarbu izpildes kvalitāti. Katrai materiālu partijai, kuru</w:t>
      </w:r>
      <w:r w:rsidR="00166883" w:rsidRPr="001B3D13">
        <w:rPr>
          <w:rFonts w:cstheme="minorHAnsi"/>
        </w:rPr>
        <w:t xml:space="preserve"> </w:t>
      </w:r>
      <w:r w:rsidRPr="001B3D13">
        <w:rPr>
          <w:rFonts w:cstheme="minorHAnsi"/>
        </w:rPr>
        <w:t>paredzēts izmantot darba izpildei, jābūt atbilstības deklarācijai.</w:t>
      </w:r>
      <w:r w:rsidR="00166883" w:rsidRPr="001B3D13">
        <w:rPr>
          <w:rFonts w:cstheme="minorHAnsi"/>
        </w:rPr>
        <w:t xml:space="preserve"> </w:t>
      </w:r>
      <w:r w:rsidRPr="001B3D13">
        <w:rPr>
          <w:rFonts w:cstheme="minorHAnsi"/>
        </w:rPr>
        <w:t xml:space="preserve">Paraugus ņem būvdarbu veicējs saskaņā ar </w:t>
      </w:r>
      <w:del w:id="55" w:author="User" w:date="2023-02-06T17:25:00Z">
        <w:r w:rsidRPr="001B3D13" w:rsidDel="006310EB">
          <w:rPr>
            <w:rFonts w:cstheme="minorHAnsi"/>
          </w:rPr>
          <w:delText>darbu izpildes programmā</w:delText>
        </w:r>
      </w:del>
      <w:ins w:id="56" w:author="User" w:date="2023-02-06T17:25:00Z">
        <w:r w:rsidR="006310EB">
          <w:rPr>
            <w:rFonts w:cstheme="minorHAnsi"/>
          </w:rPr>
          <w:t>darbu ve</w:t>
        </w:r>
      </w:ins>
      <w:ins w:id="57" w:author="User" w:date="2023-02-06T17:26:00Z">
        <w:r w:rsidR="006310EB">
          <w:rPr>
            <w:rFonts w:cstheme="minorHAnsi"/>
          </w:rPr>
          <w:t>ikšanas projekta</w:t>
        </w:r>
      </w:ins>
      <w:r w:rsidRPr="001B3D13">
        <w:rPr>
          <w:rFonts w:cstheme="minorHAnsi"/>
        </w:rPr>
        <w:t xml:space="preserve"> apstiprināto plānu.</w:t>
      </w:r>
      <w:r w:rsidR="00166883" w:rsidRPr="001B3D13">
        <w:rPr>
          <w:rFonts w:cstheme="minorHAnsi"/>
        </w:rPr>
        <w:t xml:space="preserve"> </w:t>
      </w:r>
      <w:r w:rsidR="000F79A0">
        <w:rPr>
          <w:rFonts w:cstheme="minorHAnsi"/>
        </w:rPr>
        <w:t>Būvdarbu veicēja,</w:t>
      </w:r>
      <w:r w:rsidR="000F79A0" w:rsidRPr="001B3D13">
        <w:rPr>
          <w:rFonts w:cstheme="minorHAnsi"/>
        </w:rPr>
        <w:t xml:space="preserve"> </w:t>
      </w:r>
      <w:r w:rsidRPr="001B3D13">
        <w:rPr>
          <w:rFonts w:cstheme="minorHAnsi"/>
        </w:rPr>
        <w:t>laikus jāinformē būvuzraugs par plānoto paraugu ņemšanu, kā arī jānodrošina</w:t>
      </w:r>
      <w:r w:rsidR="00166883" w:rsidRPr="001B3D13">
        <w:rPr>
          <w:rFonts w:cstheme="minorHAnsi"/>
        </w:rPr>
        <w:t xml:space="preserve"> </w:t>
      </w:r>
      <w:r w:rsidRPr="001B3D13">
        <w:rPr>
          <w:rFonts w:cstheme="minorHAnsi"/>
        </w:rPr>
        <w:t>nepieciešamais aprīkojums paraugu ņemšanai un iesaiņošanai.</w:t>
      </w:r>
    </w:p>
    <w:p w14:paraId="5D65A41E" w14:textId="77777777" w:rsidR="00166883" w:rsidRPr="001B3D13" w:rsidRDefault="00166883" w:rsidP="008C46BC">
      <w:pPr>
        <w:autoSpaceDE w:val="0"/>
        <w:autoSpaceDN w:val="0"/>
        <w:adjustRightInd w:val="0"/>
        <w:spacing w:after="0" w:line="276" w:lineRule="auto"/>
        <w:jc w:val="both"/>
        <w:rPr>
          <w:rFonts w:cstheme="minorHAnsi"/>
        </w:rPr>
      </w:pPr>
      <w:r w:rsidRPr="001B3D13">
        <w:rPr>
          <w:rFonts w:cstheme="minorHAnsi"/>
        </w:rPr>
        <w:t xml:space="preserve">Būvdarbu veicēja lietoto būvizstrādājumu atbilstības novērtēšanai jābalstās uz būvizstrādājumu atbilstības novērtēšanas sistēmām, ko nosaka attiecīgo būvizstrādājumu normatīvo dokumentu prasības (standarti), pamatojoties uz Eiropas parlamenta un padomes regulu (ES) Nr. 305/2011 (Regula Nr. 305/2011 V pielikums). </w:t>
      </w:r>
    </w:p>
    <w:p w14:paraId="26888768" w14:textId="77777777" w:rsidR="00913F0A" w:rsidRPr="001B3D13" w:rsidRDefault="00913F0A" w:rsidP="008C46BC">
      <w:pPr>
        <w:pStyle w:val="Default"/>
        <w:spacing w:line="276" w:lineRule="auto"/>
        <w:jc w:val="both"/>
        <w:rPr>
          <w:rFonts w:asciiTheme="minorHAnsi" w:hAnsiTheme="minorHAnsi" w:cstheme="minorHAnsi"/>
          <w:b/>
          <w:bCs/>
        </w:rPr>
      </w:pPr>
    </w:p>
    <w:p w14:paraId="41395FDF" w14:textId="1510FE2A" w:rsidR="00BE53E9" w:rsidRDefault="00BE53E9" w:rsidP="005974E7">
      <w:pPr>
        <w:pStyle w:val="ListParagraph"/>
        <w:widowControl w:val="0"/>
        <w:numPr>
          <w:ilvl w:val="1"/>
          <w:numId w:val="44"/>
        </w:numPr>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Vides aizsardzības pasākumi</w:t>
      </w:r>
    </w:p>
    <w:p w14:paraId="47F3470E" w14:textId="77777777" w:rsidR="005974E7" w:rsidRPr="005974E7" w:rsidRDefault="005974E7" w:rsidP="005974E7">
      <w:pPr>
        <w:pStyle w:val="ListParagraph"/>
        <w:widowControl w:val="0"/>
        <w:suppressAutoHyphens/>
        <w:spacing w:after="0" w:line="240" w:lineRule="auto"/>
        <w:ind w:left="360"/>
        <w:jc w:val="both"/>
        <w:rPr>
          <w:rFonts w:eastAsiaTheme="majorEastAsia" w:cstheme="minorHAnsi"/>
          <w:color w:val="2E74B5" w:themeColor="accent1" w:themeShade="BF"/>
          <w:sz w:val="24"/>
          <w:szCs w:val="24"/>
        </w:rPr>
      </w:pPr>
    </w:p>
    <w:p w14:paraId="511FC8D3" w14:textId="0F31D543" w:rsidR="0039370D" w:rsidRPr="001B3D13" w:rsidRDefault="00166883" w:rsidP="0039370D">
      <w:pPr>
        <w:autoSpaceDE w:val="0"/>
        <w:autoSpaceDN w:val="0"/>
        <w:adjustRightInd w:val="0"/>
        <w:spacing w:after="0" w:line="276" w:lineRule="auto"/>
        <w:jc w:val="both"/>
        <w:rPr>
          <w:rFonts w:cstheme="minorHAnsi"/>
        </w:rPr>
      </w:pPr>
      <w:r w:rsidRPr="001B3D13">
        <w:rPr>
          <w:rFonts w:cstheme="minorHAnsi"/>
        </w:rPr>
        <w:t>Veicot būvdarbus, Būv</w:t>
      </w:r>
      <w:r w:rsidR="00083A9B">
        <w:rPr>
          <w:rFonts w:cstheme="minorHAnsi"/>
        </w:rPr>
        <w:t>darbu veicējam</w:t>
      </w:r>
      <w:r w:rsidRPr="001B3D13">
        <w:rPr>
          <w:rFonts w:cstheme="minorHAnsi"/>
        </w:rPr>
        <w:t xml:space="preserve"> jāievēro būvuzrauga un Pasūtītāja</w:t>
      </w:r>
      <w:r w:rsidR="008C46BC" w:rsidRPr="001B3D13">
        <w:rPr>
          <w:rFonts w:cstheme="minorHAnsi"/>
        </w:rPr>
        <w:t xml:space="preserve"> norādījumus. </w:t>
      </w:r>
      <w:r w:rsidR="00BE53E9" w:rsidRPr="001B3D13">
        <w:rPr>
          <w:rFonts w:cstheme="minorHAnsi"/>
        </w:rPr>
        <w:t>Vides aizsardzības pasākumus organizēt un izpildīt atbilstoši Latvijas Republikas Būvniecības</w:t>
      </w:r>
      <w:r w:rsidR="008C46BC" w:rsidRPr="001B3D13">
        <w:rPr>
          <w:rFonts w:cstheme="minorHAnsi"/>
        </w:rPr>
        <w:t xml:space="preserve"> </w:t>
      </w:r>
      <w:r w:rsidR="00BE53E9" w:rsidRPr="001B3D13">
        <w:rPr>
          <w:rFonts w:cstheme="minorHAnsi"/>
        </w:rPr>
        <w:t>likumam, Vispārīg</w:t>
      </w:r>
      <w:r w:rsidR="008C46BC" w:rsidRPr="001B3D13">
        <w:rPr>
          <w:rFonts w:cstheme="minorHAnsi"/>
        </w:rPr>
        <w:t>iem</w:t>
      </w:r>
      <w:r w:rsidR="00BE53E9" w:rsidRPr="001B3D13">
        <w:rPr>
          <w:rFonts w:cstheme="minorHAnsi"/>
        </w:rPr>
        <w:t xml:space="preserve"> būvnoteikum</w:t>
      </w:r>
      <w:r w:rsidR="008C46BC" w:rsidRPr="001B3D13">
        <w:rPr>
          <w:rFonts w:cstheme="minorHAnsi"/>
        </w:rPr>
        <w:t>iem</w:t>
      </w:r>
      <w:r w:rsidR="00BE53E9" w:rsidRPr="001B3D13">
        <w:rPr>
          <w:rFonts w:cstheme="minorHAnsi"/>
        </w:rPr>
        <w:t xml:space="preserve">, </w:t>
      </w:r>
      <w:r w:rsidRPr="001B3D13">
        <w:rPr>
          <w:rFonts w:cstheme="minorHAnsi"/>
        </w:rPr>
        <w:t xml:space="preserve">Vides </w:t>
      </w:r>
      <w:r w:rsidR="008C46BC" w:rsidRPr="001B3D13">
        <w:rPr>
          <w:rFonts w:cstheme="minorHAnsi"/>
        </w:rPr>
        <w:t>aizsardzības</w:t>
      </w:r>
      <w:r w:rsidRPr="001B3D13">
        <w:rPr>
          <w:rFonts w:cstheme="minorHAnsi"/>
        </w:rPr>
        <w:t xml:space="preserve"> likum</w:t>
      </w:r>
      <w:r w:rsidR="008C46BC" w:rsidRPr="001B3D13">
        <w:rPr>
          <w:rFonts w:cstheme="minorHAnsi"/>
        </w:rPr>
        <w:t>am</w:t>
      </w:r>
      <w:r w:rsidRPr="001B3D13">
        <w:rPr>
          <w:rFonts w:cstheme="minorHAnsi"/>
        </w:rPr>
        <w:t>, Aizsargjoslu likum</w:t>
      </w:r>
      <w:r w:rsidR="008C46BC" w:rsidRPr="001B3D13">
        <w:rPr>
          <w:rFonts w:cstheme="minorHAnsi"/>
        </w:rPr>
        <w:t>am</w:t>
      </w:r>
      <w:r w:rsidRPr="001B3D13">
        <w:rPr>
          <w:rFonts w:cstheme="minorHAnsi"/>
        </w:rPr>
        <w:t xml:space="preserve">, </w:t>
      </w:r>
      <w:r w:rsidR="00BE53E9" w:rsidRPr="001B3D13">
        <w:rPr>
          <w:rFonts w:cstheme="minorHAnsi"/>
        </w:rPr>
        <w:t>kā arī cit</w:t>
      </w:r>
      <w:r w:rsidR="008C46BC" w:rsidRPr="001B3D13">
        <w:rPr>
          <w:rFonts w:cstheme="minorHAnsi"/>
        </w:rPr>
        <w:t>iem</w:t>
      </w:r>
      <w:r w:rsidR="00BE53E9" w:rsidRPr="001B3D13">
        <w:rPr>
          <w:rFonts w:cstheme="minorHAnsi"/>
        </w:rPr>
        <w:t xml:space="preserve"> būvniecību regulējoš</w:t>
      </w:r>
      <w:r w:rsidR="008C46BC" w:rsidRPr="001B3D13">
        <w:rPr>
          <w:rFonts w:cstheme="minorHAnsi"/>
        </w:rPr>
        <w:t>iem</w:t>
      </w:r>
      <w:r w:rsidR="00BE53E9" w:rsidRPr="001B3D13">
        <w:rPr>
          <w:rFonts w:cstheme="minorHAnsi"/>
        </w:rPr>
        <w:t xml:space="preserve"> </w:t>
      </w:r>
      <w:r w:rsidR="004E6CBF" w:rsidRPr="001B3D13">
        <w:rPr>
          <w:rFonts w:cstheme="minorHAnsi"/>
        </w:rPr>
        <w:t xml:space="preserve">MK noteikumiem, būvnormatīviem un standartiem. </w:t>
      </w:r>
      <w:del w:id="58" w:author="User" w:date="2022-12-16T14:26:00Z">
        <w:r w:rsidR="004E6CBF" w:rsidRPr="001B3D13" w:rsidDel="00D558B8">
          <w:rPr>
            <w:rFonts w:cstheme="minorHAnsi"/>
          </w:rPr>
          <w:delText>Būvuzņēmējam, veicot būvdarbus, ir jārēķinās ar Valsts vides dienesta Kurzemes reģiona pārvaldes Tehniskiem noteikumiem Nr. KU21TN0202 un arī ar Pārtikas drošības, dzīvnieku veselības un vides zinātniskā institūta „BIOR” Zivsaimnieciskās ekspertīzes atzinumu Nr. 30-1/601-e (Datums skatāms laika zīmogā Nr. 30-1/601-e).</w:delText>
        </w:r>
      </w:del>
    </w:p>
    <w:p w14:paraId="4B68262F" w14:textId="3C42A9CA" w:rsidR="0039370D" w:rsidRPr="001B3D13" w:rsidRDefault="0039370D" w:rsidP="0039370D">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Būvgružus un lieku grunti aizliegts glabāt būvlaukumā, tie jātransportē uz būvgružu pārstrādi, sertificētu būvgružu izgāztuvi vai būv</w:t>
      </w:r>
      <w:r w:rsidR="00083A9B">
        <w:rPr>
          <w:rFonts w:asciiTheme="minorHAnsi" w:hAnsiTheme="minorHAnsi" w:cstheme="minorHAnsi"/>
          <w:color w:val="auto"/>
          <w:sz w:val="22"/>
          <w:szCs w:val="22"/>
        </w:rPr>
        <w:t>da</w:t>
      </w:r>
      <w:r w:rsidR="00336E0D">
        <w:rPr>
          <w:rFonts w:asciiTheme="minorHAnsi" w:hAnsiTheme="minorHAnsi" w:cstheme="minorHAnsi"/>
          <w:color w:val="auto"/>
          <w:sz w:val="22"/>
          <w:szCs w:val="22"/>
        </w:rPr>
        <w:t>r</w:t>
      </w:r>
      <w:r w:rsidR="00083A9B">
        <w:rPr>
          <w:rFonts w:asciiTheme="minorHAnsi" w:hAnsiTheme="minorHAnsi" w:cstheme="minorHAnsi"/>
          <w:color w:val="auto"/>
          <w:sz w:val="22"/>
          <w:szCs w:val="22"/>
        </w:rPr>
        <w:t xml:space="preserve">bu veicēja </w:t>
      </w:r>
      <w:r w:rsidRPr="001B3D13">
        <w:rPr>
          <w:rFonts w:asciiTheme="minorHAnsi" w:hAnsiTheme="minorHAnsi" w:cstheme="minorHAnsi"/>
          <w:color w:val="auto"/>
          <w:sz w:val="22"/>
          <w:szCs w:val="22"/>
        </w:rPr>
        <w:t>krautni.</w:t>
      </w:r>
    </w:p>
    <w:p w14:paraId="758DC99D" w14:textId="268A3485" w:rsidR="0039370D" w:rsidRPr="001B3D13" w:rsidRDefault="0039370D" w:rsidP="0039370D">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Nodrošināt akvatorijas un krastu aizsardzību pret piesārņošanas ar nesacietējušo un sacietējušo betonu, cementa javu un citiem būvmateriāliem un vielām. Būvuzņēmējs atjauno visu būvdarbu laikā bojāto </w:t>
      </w:r>
      <w:r w:rsidR="00C972AD" w:rsidRPr="001B3D13">
        <w:rPr>
          <w:rFonts w:asciiTheme="minorHAnsi" w:hAnsiTheme="minorHAnsi" w:cstheme="minorHAnsi"/>
          <w:color w:val="auto"/>
          <w:sz w:val="22"/>
          <w:szCs w:val="22"/>
        </w:rPr>
        <w:t xml:space="preserve">asfaltu, </w:t>
      </w:r>
      <w:r w:rsidRPr="001B3D13">
        <w:rPr>
          <w:rFonts w:asciiTheme="minorHAnsi" w:hAnsiTheme="minorHAnsi" w:cstheme="minorHAnsi"/>
          <w:color w:val="auto"/>
          <w:sz w:val="22"/>
          <w:szCs w:val="22"/>
        </w:rPr>
        <w:t>bruģi, augsnes virskārtu, zāli un citus elementus.</w:t>
      </w:r>
    </w:p>
    <w:p w14:paraId="5B7C857E" w14:textId="77777777" w:rsidR="00E6575F" w:rsidRPr="001B3D13" w:rsidRDefault="00E6575F" w:rsidP="0039370D">
      <w:pPr>
        <w:pStyle w:val="Default"/>
        <w:spacing w:line="276" w:lineRule="auto"/>
        <w:jc w:val="both"/>
        <w:rPr>
          <w:rFonts w:asciiTheme="minorHAnsi" w:hAnsiTheme="minorHAnsi" w:cstheme="minorHAnsi"/>
          <w:color w:val="auto"/>
          <w:sz w:val="22"/>
          <w:szCs w:val="22"/>
        </w:rPr>
      </w:pPr>
    </w:p>
    <w:p w14:paraId="531A1D8C" w14:textId="7EDCE8C1" w:rsidR="0039370D" w:rsidRPr="005974E7" w:rsidRDefault="0039370D" w:rsidP="005974E7">
      <w:pPr>
        <w:pStyle w:val="Heading2"/>
        <w:rPr>
          <w:rFonts w:asciiTheme="minorHAnsi" w:hAnsiTheme="minorHAnsi" w:cstheme="minorHAnsi"/>
        </w:rPr>
      </w:pPr>
      <w:r w:rsidRPr="005974E7">
        <w:rPr>
          <w:rFonts w:asciiTheme="minorHAnsi" w:hAnsiTheme="minorHAnsi" w:cstheme="minorHAnsi"/>
        </w:rPr>
        <w:t>2</w:t>
      </w:r>
      <w:r w:rsidR="005974E7">
        <w:rPr>
          <w:rFonts w:asciiTheme="minorHAnsi" w:hAnsiTheme="minorHAnsi" w:cstheme="minorHAnsi"/>
        </w:rPr>
        <w:t>.</w:t>
      </w:r>
      <w:r w:rsidRPr="005974E7">
        <w:rPr>
          <w:rFonts w:asciiTheme="minorHAnsi" w:hAnsiTheme="minorHAnsi" w:cstheme="minorHAnsi"/>
        </w:rPr>
        <w:t xml:space="preserve"> Būvdarbiem izmantojamo materiālu specifikācijas</w:t>
      </w:r>
    </w:p>
    <w:p w14:paraId="28E7A681" w14:textId="77777777" w:rsidR="00C122DC" w:rsidRPr="001B3D13" w:rsidRDefault="00C122DC" w:rsidP="0039370D">
      <w:pPr>
        <w:pStyle w:val="Default"/>
        <w:spacing w:line="276" w:lineRule="auto"/>
        <w:rPr>
          <w:rFonts w:asciiTheme="minorHAnsi" w:hAnsiTheme="minorHAnsi" w:cstheme="minorHAnsi"/>
          <w:b/>
          <w:bCs/>
          <w:color w:val="FF0000"/>
          <w:sz w:val="28"/>
          <w:szCs w:val="28"/>
        </w:rPr>
      </w:pPr>
    </w:p>
    <w:p w14:paraId="581CCCD4" w14:textId="478F79A8" w:rsidR="0039370D" w:rsidRDefault="0039370D" w:rsidP="005974E7">
      <w:pPr>
        <w:widowControl w:val="0"/>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2.</w:t>
      </w:r>
      <w:r w:rsidR="009E31B8" w:rsidRPr="005974E7">
        <w:rPr>
          <w:rFonts w:eastAsiaTheme="majorEastAsia" w:cstheme="minorHAnsi"/>
          <w:color w:val="2E74B5" w:themeColor="accent1" w:themeShade="BF"/>
          <w:sz w:val="24"/>
          <w:szCs w:val="24"/>
        </w:rPr>
        <w:t>1</w:t>
      </w:r>
      <w:r w:rsidRPr="005974E7">
        <w:rPr>
          <w:rFonts w:eastAsiaTheme="majorEastAsia" w:cstheme="minorHAnsi"/>
          <w:color w:val="2E74B5" w:themeColor="accent1" w:themeShade="BF"/>
          <w:sz w:val="24"/>
          <w:szCs w:val="24"/>
        </w:rPr>
        <w:t xml:space="preserve"> Betons</w:t>
      </w:r>
    </w:p>
    <w:p w14:paraId="663AF4D3" w14:textId="77777777" w:rsidR="005974E7" w:rsidRPr="005974E7" w:rsidRDefault="005974E7" w:rsidP="005974E7">
      <w:pPr>
        <w:widowControl w:val="0"/>
        <w:suppressAutoHyphens/>
        <w:spacing w:after="0" w:line="240" w:lineRule="auto"/>
        <w:jc w:val="both"/>
        <w:rPr>
          <w:rFonts w:eastAsiaTheme="majorEastAsia" w:cstheme="minorHAnsi"/>
          <w:color w:val="2E74B5" w:themeColor="accent1" w:themeShade="BF"/>
          <w:sz w:val="24"/>
          <w:szCs w:val="24"/>
        </w:rPr>
      </w:pPr>
    </w:p>
    <w:p w14:paraId="63EAB622" w14:textId="77777777" w:rsidR="002866FD" w:rsidRPr="00F55A57" w:rsidRDefault="002866FD" w:rsidP="002866FD">
      <w:pPr>
        <w:autoSpaceDE w:val="0"/>
        <w:autoSpaceDN w:val="0"/>
        <w:adjustRightInd w:val="0"/>
        <w:spacing w:after="0" w:line="360" w:lineRule="auto"/>
        <w:jc w:val="both"/>
        <w:rPr>
          <w:rFonts w:cstheme="minorHAnsi"/>
        </w:rPr>
      </w:pPr>
      <w:r w:rsidRPr="00F55A57">
        <w:rPr>
          <w:rFonts w:cstheme="minorHAnsi"/>
        </w:rPr>
        <w:t xml:space="preserve">Jāvadās pēc sekojošu normatīvu prasībām: </w:t>
      </w:r>
    </w:p>
    <w:p w14:paraId="3E5A1D61" w14:textId="77777777" w:rsidR="002866FD" w:rsidRPr="00F55A57" w:rsidRDefault="002866FD" w:rsidP="002866FD">
      <w:pPr>
        <w:pStyle w:val="ListParagraph"/>
        <w:numPr>
          <w:ilvl w:val="0"/>
          <w:numId w:val="20"/>
        </w:numPr>
        <w:autoSpaceDE w:val="0"/>
        <w:autoSpaceDN w:val="0"/>
        <w:adjustRightInd w:val="0"/>
        <w:spacing w:after="0" w:line="240" w:lineRule="auto"/>
        <w:jc w:val="both"/>
        <w:rPr>
          <w:rFonts w:cstheme="minorHAnsi"/>
        </w:rPr>
      </w:pPr>
      <w:r w:rsidRPr="00F55A57">
        <w:rPr>
          <w:rFonts w:cstheme="minorHAnsi"/>
        </w:rPr>
        <w:t xml:space="preserve">LVS EN 206 “Betons. Tehniskie noteikumi, darbu izpildījums, ražošana un atbilstība”; </w:t>
      </w:r>
    </w:p>
    <w:p w14:paraId="2225E2B7" w14:textId="77777777" w:rsidR="002866FD" w:rsidRPr="00F55A57" w:rsidRDefault="002866FD" w:rsidP="002866FD">
      <w:pPr>
        <w:pStyle w:val="ListParagraph"/>
        <w:numPr>
          <w:ilvl w:val="0"/>
          <w:numId w:val="20"/>
        </w:numPr>
        <w:autoSpaceDE w:val="0"/>
        <w:autoSpaceDN w:val="0"/>
        <w:adjustRightInd w:val="0"/>
        <w:spacing w:after="0" w:line="240" w:lineRule="auto"/>
        <w:jc w:val="both"/>
        <w:rPr>
          <w:rFonts w:cstheme="minorHAnsi"/>
        </w:rPr>
      </w:pPr>
      <w:r w:rsidRPr="00F55A57">
        <w:rPr>
          <w:rFonts w:cstheme="minorHAnsi"/>
        </w:rPr>
        <w:t xml:space="preserve">LVS EN 13670 “Betona konstrukciju izgatavošana."; </w:t>
      </w:r>
    </w:p>
    <w:p w14:paraId="22773D1B" w14:textId="77777777" w:rsidR="002866FD" w:rsidRPr="00F55A57" w:rsidRDefault="002866FD" w:rsidP="002866FD">
      <w:pPr>
        <w:pStyle w:val="ListParagraph"/>
        <w:numPr>
          <w:ilvl w:val="0"/>
          <w:numId w:val="20"/>
        </w:numPr>
        <w:autoSpaceDE w:val="0"/>
        <w:autoSpaceDN w:val="0"/>
        <w:adjustRightInd w:val="0"/>
        <w:spacing w:after="0" w:line="240" w:lineRule="auto"/>
        <w:jc w:val="both"/>
        <w:rPr>
          <w:rFonts w:cstheme="minorHAnsi"/>
        </w:rPr>
      </w:pPr>
      <w:r w:rsidRPr="00F55A57">
        <w:rPr>
          <w:rFonts w:cstheme="minorHAnsi"/>
        </w:rPr>
        <w:t xml:space="preserve">LVS 156-1 “Betons. Latvijas standarta nacionālais pielikums Eiropas standartam EN 206: Prasības klasifikācijai un atbilstības apliecināšanai”. </w:t>
      </w:r>
    </w:p>
    <w:p w14:paraId="536FF83E" w14:textId="77777777" w:rsidR="002866FD" w:rsidRPr="00F55A57" w:rsidRDefault="002866FD" w:rsidP="002866FD">
      <w:pPr>
        <w:pStyle w:val="ListParagraph"/>
        <w:numPr>
          <w:ilvl w:val="0"/>
          <w:numId w:val="20"/>
        </w:numPr>
        <w:autoSpaceDE w:val="0"/>
        <w:autoSpaceDN w:val="0"/>
        <w:adjustRightInd w:val="0"/>
        <w:spacing w:after="0" w:line="240" w:lineRule="auto"/>
        <w:jc w:val="both"/>
        <w:rPr>
          <w:rFonts w:cstheme="minorHAnsi"/>
        </w:rPr>
      </w:pPr>
      <w:r w:rsidRPr="00F55A57">
        <w:rPr>
          <w:rFonts w:cstheme="minorHAnsi"/>
        </w:rPr>
        <w:t xml:space="preserve">LVS EN 13055-1 Vieglie </w:t>
      </w:r>
      <w:proofErr w:type="spellStart"/>
      <w:r w:rsidRPr="00F55A57">
        <w:rPr>
          <w:rFonts w:cstheme="minorHAnsi"/>
        </w:rPr>
        <w:t>minerālmateriāli</w:t>
      </w:r>
      <w:proofErr w:type="spellEnd"/>
      <w:r w:rsidRPr="00F55A57">
        <w:rPr>
          <w:rFonts w:cstheme="minorHAnsi"/>
        </w:rPr>
        <w:t xml:space="preserve"> - 1. daļa: Vieglie </w:t>
      </w:r>
      <w:proofErr w:type="spellStart"/>
      <w:r w:rsidRPr="00F55A57">
        <w:rPr>
          <w:rFonts w:cstheme="minorHAnsi"/>
        </w:rPr>
        <w:t>minerālmateriāli</w:t>
      </w:r>
      <w:proofErr w:type="spellEnd"/>
      <w:r w:rsidRPr="00F55A57">
        <w:rPr>
          <w:rFonts w:cstheme="minorHAnsi"/>
        </w:rPr>
        <w:t xml:space="preserve"> betonam, </w:t>
      </w:r>
      <w:proofErr w:type="spellStart"/>
      <w:r w:rsidRPr="00F55A57">
        <w:rPr>
          <w:rFonts w:cstheme="minorHAnsi"/>
        </w:rPr>
        <w:t>būvjavai</w:t>
      </w:r>
      <w:proofErr w:type="spellEnd"/>
      <w:r w:rsidRPr="00F55A57">
        <w:rPr>
          <w:rFonts w:cstheme="minorHAnsi"/>
        </w:rPr>
        <w:t xml:space="preserve"> un injekcijas javai. </w:t>
      </w:r>
    </w:p>
    <w:p w14:paraId="09934EA6" w14:textId="77777777" w:rsidR="0039370D" w:rsidRPr="00F55A57" w:rsidRDefault="0039370D" w:rsidP="002866FD">
      <w:pPr>
        <w:autoSpaceDE w:val="0"/>
        <w:autoSpaceDN w:val="0"/>
        <w:adjustRightInd w:val="0"/>
        <w:spacing w:after="0" w:line="240" w:lineRule="auto"/>
        <w:jc w:val="both"/>
        <w:rPr>
          <w:rFonts w:cstheme="minorHAnsi"/>
        </w:rPr>
      </w:pPr>
      <w:r w:rsidRPr="00F55A57">
        <w:rPr>
          <w:rFonts w:cstheme="minorHAnsi"/>
        </w:rPr>
        <w:t>Izmantotajam betonam</w:t>
      </w:r>
      <w:r w:rsidR="002866FD" w:rsidRPr="00F55A57">
        <w:rPr>
          <w:rFonts w:cstheme="minorHAnsi"/>
        </w:rPr>
        <w:t xml:space="preserve"> </w:t>
      </w:r>
      <w:r w:rsidRPr="00F55A57">
        <w:rPr>
          <w:rFonts w:cstheme="minorHAnsi"/>
        </w:rPr>
        <w:t xml:space="preserve">jāatbilst sekojošām </w:t>
      </w:r>
      <w:r w:rsidR="002866FD" w:rsidRPr="00F55A57">
        <w:rPr>
          <w:rFonts w:cstheme="minorHAnsi"/>
        </w:rPr>
        <w:t>projekta</w:t>
      </w:r>
      <w:r w:rsidRPr="00F55A57">
        <w:rPr>
          <w:rFonts w:cstheme="minorHAnsi"/>
        </w:rPr>
        <w:t xml:space="preserve"> prasībām:</w:t>
      </w:r>
    </w:p>
    <w:p w14:paraId="733CEDE6" w14:textId="77777777" w:rsidR="0027708A" w:rsidRPr="00F55A57" w:rsidRDefault="0027708A" w:rsidP="002866FD">
      <w:pPr>
        <w:autoSpaceDE w:val="0"/>
        <w:autoSpaceDN w:val="0"/>
        <w:adjustRightInd w:val="0"/>
        <w:spacing w:after="0" w:line="240" w:lineRule="auto"/>
        <w:jc w:val="both"/>
        <w:rPr>
          <w:rFonts w:cstheme="minorHAnsi"/>
        </w:rPr>
      </w:pPr>
    </w:p>
    <w:tbl>
      <w:tblPr>
        <w:tblStyle w:val="TableGrid"/>
        <w:tblW w:w="9553" w:type="dxa"/>
        <w:tblLayout w:type="fixed"/>
        <w:tblLook w:val="04A0" w:firstRow="1" w:lastRow="0" w:firstColumn="1" w:lastColumn="0" w:noHBand="0" w:noVBand="1"/>
        <w:tblPrChange w:id="59" w:author="User" w:date="2022-12-09T11:19:00Z">
          <w:tblPr>
            <w:tblStyle w:val="TableGrid"/>
            <w:tblW w:w="0" w:type="auto"/>
            <w:tblLayout w:type="fixed"/>
            <w:tblLook w:val="04A0" w:firstRow="1" w:lastRow="0" w:firstColumn="1" w:lastColumn="0" w:noHBand="0" w:noVBand="1"/>
          </w:tblPr>
        </w:tblPrChange>
      </w:tblPr>
      <w:tblGrid>
        <w:gridCol w:w="2249"/>
        <w:gridCol w:w="1501"/>
        <w:gridCol w:w="1353"/>
        <w:gridCol w:w="1501"/>
        <w:gridCol w:w="1201"/>
        <w:gridCol w:w="1748"/>
        <w:tblGridChange w:id="60">
          <w:tblGrid>
            <w:gridCol w:w="2122"/>
            <w:gridCol w:w="127"/>
            <w:gridCol w:w="1290"/>
            <w:gridCol w:w="211"/>
            <w:gridCol w:w="1065"/>
            <w:gridCol w:w="288"/>
            <w:gridCol w:w="1129"/>
            <w:gridCol w:w="372"/>
            <w:gridCol w:w="762"/>
            <w:gridCol w:w="439"/>
            <w:gridCol w:w="1211"/>
            <w:gridCol w:w="537"/>
          </w:tblGrid>
        </w:tblGridChange>
      </w:tblGrid>
      <w:tr w:rsidR="00F55A57" w:rsidRPr="00F55A57" w14:paraId="73BF6455" w14:textId="77777777" w:rsidTr="00A3562F">
        <w:trPr>
          <w:trHeight w:val="418"/>
          <w:trPrChange w:id="61" w:author="User" w:date="2022-12-09T11:19:00Z">
            <w:trPr>
              <w:gridAfter w:val="0"/>
            </w:trPr>
          </w:trPrChange>
        </w:trPr>
        <w:tc>
          <w:tcPr>
            <w:tcW w:w="2249" w:type="dxa"/>
            <w:vMerge w:val="restart"/>
            <w:tcPrChange w:id="62" w:author="User" w:date="2022-12-09T11:19:00Z">
              <w:tcPr>
                <w:tcW w:w="2122" w:type="dxa"/>
                <w:vMerge w:val="restart"/>
              </w:tcPr>
            </w:tcPrChange>
          </w:tcPr>
          <w:p w14:paraId="037F8838" w14:textId="77777777" w:rsidR="00F67404" w:rsidRPr="00F55A57" w:rsidRDefault="00F67404" w:rsidP="00F67404">
            <w:pPr>
              <w:autoSpaceDE w:val="0"/>
              <w:autoSpaceDN w:val="0"/>
              <w:adjustRightInd w:val="0"/>
              <w:jc w:val="center"/>
              <w:rPr>
                <w:rFonts w:cstheme="minorHAnsi"/>
                <w:b/>
              </w:rPr>
            </w:pPr>
          </w:p>
          <w:p w14:paraId="4E9982F7" w14:textId="77777777" w:rsidR="00F67404" w:rsidRPr="00F55A57" w:rsidRDefault="00F67404" w:rsidP="00F67404">
            <w:pPr>
              <w:autoSpaceDE w:val="0"/>
              <w:autoSpaceDN w:val="0"/>
              <w:adjustRightInd w:val="0"/>
              <w:jc w:val="center"/>
              <w:rPr>
                <w:rFonts w:cstheme="minorHAnsi"/>
                <w:b/>
              </w:rPr>
            </w:pPr>
          </w:p>
          <w:p w14:paraId="72422787" w14:textId="77777777" w:rsidR="00F67404" w:rsidRPr="00F55A57" w:rsidRDefault="00F67404" w:rsidP="00F67404">
            <w:pPr>
              <w:autoSpaceDE w:val="0"/>
              <w:autoSpaceDN w:val="0"/>
              <w:adjustRightInd w:val="0"/>
              <w:jc w:val="center"/>
              <w:rPr>
                <w:rFonts w:cstheme="minorHAnsi"/>
                <w:b/>
              </w:rPr>
            </w:pPr>
            <w:r w:rsidRPr="00F55A57">
              <w:rPr>
                <w:rFonts w:cstheme="minorHAnsi"/>
                <w:b/>
              </w:rPr>
              <w:t>Konstrukciju iedalījums</w:t>
            </w:r>
          </w:p>
        </w:tc>
        <w:tc>
          <w:tcPr>
            <w:tcW w:w="2854" w:type="dxa"/>
            <w:gridSpan w:val="2"/>
            <w:tcPrChange w:id="63" w:author="User" w:date="2022-12-09T11:19:00Z">
              <w:tcPr>
                <w:tcW w:w="2693" w:type="dxa"/>
                <w:gridSpan w:val="4"/>
              </w:tcPr>
            </w:tcPrChange>
          </w:tcPr>
          <w:p w14:paraId="6EF35229" w14:textId="77777777" w:rsidR="00F67404" w:rsidRPr="00F55A57" w:rsidRDefault="00F67404" w:rsidP="002866FD">
            <w:pPr>
              <w:autoSpaceDE w:val="0"/>
              <w:autoSpaceDN w:val="0"/>
              <w:adjustRightInd w:val="0"/>
              <w:jc w:val="center"/>
              <w:rPr>
                <w:rFonts w:cstheme="minorHAnsi"/>
                <w:b/>
              </w:rPr>
            </w:pPr>
            <w:r w:rsidRPr="00F55A57">
              <w:rPr>
                <w:rFonts w:cstheme="minorHAnsi"/>
                <w:b/>
              </w:rPr>
              <w:t>LVS EN 206</w:t>
            </w:r>
          </w:p>
        </w:tc>
        <w:tc>
          <w:tcPr>
            <w:tcW w:w="1501" w:type="dxa"/>
            <w:tcPrChange w:id="64" w:author="User" w:date="2022-12-09T11:19:00Z">
              <w:tcPr>
                <w:tcW w:w="1417" w:type="dxa"/>
                <w:gridSpan w:val="2"/>
              </w:tcPr>
            </w:tcPrChange>
          </w:tcPr>
          <w:p w14:paraId="07A3F34C" w14:textId="77777777" w:rsidR="00F67404" w:rsidRPr="00F55A57" w:rsidRDefault="00F67404" w:rsidP="002866FD">
            <w:pPr>
              <w:autoSpaceDE w:val="0"/>
              <w:autoSpaceDN w:val="0"/>
              <w:adjustRightInd w:val="0"/>
              <w:jc w:val="center"/>
              <w:rPr>
                <w:rFonts w:cstheme="minorHAnsi"/>
                <w:b/>
              </w:rPr>
            </w:pPr>
            <w:r w:rsidRPr="00F55A57">
              <w:rPr>
                <w:rFonts w:cstheme="minorHAnsi"/>
                <w:b/>
              </w:rPr>
              <w:t>LVS EN 12620</w:t>
            </w:r>
          </w:p>
        </w:tc>
        <w:tc>
          <w:tcPr>
            <w:tcW w:w="1201" w:type="dxa"/>
            <w:tcPrChange w:id="65" w:author="User" w:date="2022-12-09T11:19:00Z">
              <w:tcPr>
                <w:tcW w:w="1134" w:type="dxa"/>
                <w:gridSpan w:val="2"/>
              </w:tcPr>
            </w:tcPrChange>
          </w:tcPr>
          <w:p w14:paraId="37B95C96" w14:textId="77777777" w:rsidR="00F67404" w:rsidRPr="00F55A57" w:rsidRDefault="00F67404" w:rsidP="002866FD">
            <w:pPr>
              <w:autoSpaceDE w:val="0"/>
              <w:autoSpaceDN w:val="0"/>
              <w:adjustRightInd w:val="0"/>
              <w:jc w:val="center"/>
              <w:rPr>
                <w:rFonts w:cstheme="minorHAnsi"/>
                <w:b/>
              </w:rPr>
            </w:pPr>
            <w:r w:rsidRPr="00F55A57">
              <w:rPr>
                <w:rFonts w:cstheme="minorHAnsi"/>
                <w:b/>
              </w:rPr>
              <w:t>LVS EN 206</w:t>
            </w:r>
          </w:p>
        </w:tc>
        <w:tc>
          <w:tcPr>
            <w:tcW w:w="1748" w:type="dxa"/>
            <w:tcPrChange w:id="66" w:author="User" w:date="2022-12-09T11:19:00Z">
              <w:tcPr>
                <w:tcW w:w="1650" w:type="dxa"/>
                <w:gridSpan w:val="2"/>
              </w:tcPr>
            </w:tcPrChange>
          </w:tcPr>
          <w:p w14:paraId="5D21C640" w14:textId="77777777" w:rsidR="00F67404" w:rsidRPr="00F55A57" w:rsidRDefault="00F67404" w:rsidP="002866FD">
            <w:pPr>
              <w:autoSpaceDE w:val="0"/>
              <w:autoSpaceDN w:val="0"/>
              <w:adjustRightInd w:val="0"/>
              <w:jc w:val="center"/>
              <w:rPr>
                <w:rFonts w:cstheme="minorHAnsi"/>
                <w:b/>
              </w:rPr>
            </w:pPr>
            <w:r w:rsidRPr="00F55A57">
              <w:rPr>
                <w:rFonts w:cstheme="minorHAnsi"/>
                <w:b/>
              </w:rPr>
              <w:t>LVS 156-1</w:t>
            </w:r>
          </w:p>
        </w:tc>
      </w:tr>
      <w:tr w:rsidR="00F55A57" w:rsidRPr="00F55A57" w14:paraId="160AC5CE" w14:textId="77777777" w:rsidTr="0064199B">
        <w:trPr>
          <w:trHeight w:val="873"/>
          <w:trPrChange w:id="67" w:author="User" w:date="2022-12-09T11:19:00Z">
            <w:trPr>
              <w:gridAfter w:val="0"/>
            </w:trPr>
          </w:trPrChange>
        </w:trPr>
        <w:tc>
          <w:tcPr>
            <w:tcW w:w="2249" w:type="dxa"/>
            <w:vMerge/>
            <w:tcPrChange w:id="68" w:author="User" w:date="2022-12-09T11:19:00Z">
              <w:tcPr>
                <w:tcW w:w="2122" w:type="dxa"/>
                <w:vMerge/>
              </w:tcPr>
            </w:tcPrChange>
          </w:tcPr>
          <w:p w14:paraId="1078FDFA" w14:textId="77777777" w:rsidR="00F67404" w:rsidRPr="00F55A57" w:rsidRDefault="00F67404" w:rsidP="002866FD">
            <w:pPr>
              <w:autoSpaceDE w:val="0"/>
              <w:autoSpaceDN w:val="0"/>
              <w:adjustRightInd w:val="0"/>
              <w:jc w:val="center"/>
              <w:rPr>
                <w:rFonts w:cstheme="minorHAnsi"/>
                <w:b/>
              </w:rPr>
            </w:pPr>
          </w:p>
        </w:tc>
        <w:tc>
          <w:tcPr>
            <w:tcW w:w="1501" w:type="dxa"/>
            <w:tcPrChange w:id="69" w:author="User" w:date="2022-12-09T11:19:00Z">
              <w:tcPr>
                <w:tcW w:w="1417" w:type="dxa"/>
                <w:gridSpan w:val="2"/>
              </w:tcPr>
            </w:tcPrChange>
          </w:tcPr>
          <w:p w14:paraId="0CB42548" w14:textId="77777777" w:rsidR="00F67404" w:rsidRPr="00F55A57" w:rsidRDefault="00F67404" w:rsidP="002866FD">
            <w:pPr>
              <w:autoSpaceDE w:val="0"/>
              <w:autoSpaceDN w:val="0"/>
              <w:adjustRightInd w:val="0"/>
              <w:jc w:val="center"/>
              <w:rPr>
                <w:rFonts w:cstheme="minorHAnsi"/>
                <w:b/>
              </w:rPr>
            </w:pPr>
            <w:r w:rsidRPr="00F55A57">
              <w:rPr>
                <w:rFonts w:cstheme="minorHAnsi"/>
                <w:b/>
              </w:rPr>
              <w:t>Stiprības klase</w:t>
            </w:r>
          </w:p>
        </w:tc>
        <w:tc>
          <w:tcPr>
            <w:tcW w:w="1353" w:type="dxa"/>
            <w:tcPrChange w:id="70" w:author="User" w:date="2022-12-09T11:19:00Z">
              <w:tcPr>
                <w:tcW w:w="1276" w:type="dxa"/>
                <w:gridSpan w:val="2"/>
              </w:tcPr>
            </w:tcPrChange>
          </w:tcPr>
          <w:p w14:paraId="7606FD3D" w14:textId="77777777" w:rsidR="00F67404" w:rsidRPr="00F55A57" w:rsidRDefault="00F67404" w:rsidP="002866FD">
            <w:pPr>
              <w:autoSpaceDE w:val="0"/>
              <w:autoSpaceDN w:val="0"/>
              <w:adjustRightInd w:val="0"/>
              <w:jc w:val="center"/>
              <w:rPr>
                <w:rFonts w:cstheme="minorHAnsi"/>
                <w:b/>
              </w:rPr>
            </w:pPr>
            <w:r w:rsidRPr="00F55A57">
              <w:rPr>
                <w:rFonts w:cstheme="minorHAnsi"/>
                <w:b/>
              </w:rPr>
              <w:t>Ārējas vides iedarbības klase</w:t>
            </w:r>
          </w:p>
        </w:tc>
        <w:tc>
          <w:tcPr>
            <w:tcW w:w="1501" w:type="dxa"/>
            <w:tcPrChange w:id="71" w:author="User" w:date="2022-12-09T11:19:00Z">
              <w:tcPr>
                <w:tcW w:w="1417" w:type="dxa"/>
                <w:gridSpan w:val="2"/>
              </w:tcPr>
            </w:tcPrChange>
          </w:tcPr>
          <w:p w14:paraId="052E154F" w14:textId="77777777" w:rsidR="00F67404" w:rsidRPr="00F55A57" w:rsidRDefault="00F67404" w:rsidP="00F67404">
            <w:pPr>
              <w:autoSpaceDE w:val="0"/>
              <w:autoSpaceDN w:val="0"/>
              <w:adjustRightInd w:val="0"/>
              <w:jc w:val="center"/>
              <w:rPr>
                <w:rFonts w:cstheme="minorHAnsi"/>
                <w:b/>
              </w:rPr>
            </w:pPr>
            <w:r w:rsidRPr="00F55A57">
              <w:rPr>
                <w:rFonts w:cstheme="minorHAnsi"/>
                <w:b/>
              </w:rPr>
              <w:t>Pildvielu nominālais maksimālais izmērs</w:t>
            </w:r>
          </w:p>
        </w:tc>
        <w:tc>
          <w:tcPr>
            <w:tcW w:w="1201" w:type="dxa"/>
            <w:tcPrChange w:id="72" w:author="User" w:date="2022-12-09T11:19:00Z">
              <w:tcPr>
                <w:tcW w:w="1134" w:type="dxa"/>
                <w:gridSpan w:val="2"/>
              </w:tcPr>
            </w:tcPrChange>
          </w:tcPr>
          <w:p w14:paraId="53F42CD3" w14:textId="77777777" w:rsidR="00F67404" w:rsidRPr="00F55A57" w:rsidRDefault="00F67404" w:rsidP="002866FD">
            <w:pPr>
              <w:autoSpaceDE w:val="0"/>
              <w:autoSpaceDN w:val="0"/>
              <w:adjustRightInd w:val="0"/>
              <w:jc w:val="center"/>
              <w:rPr>
                <w:rFonts w:cstheme="minorHAnsi"/>
                <w:b/>
              </w:rPr>
            </w:pPr>
            <w:r w:rsidRPr="00F55A57">
              <w:rPr>
                <w:rFonts w:cstheme="minorHAnsi"/>
                <w:b/>
              </w:rPr>
              <w:t>Hlorīdu satura klase</w:t>
            </w:r>
          </w:p>
        </w:tc>
        <w:tc>
          <w:tcPr>
            <w:tcW w:w="1748" w:type="dxa"/>
            <w:tcPrChange w:id="73" w:author="User" w:date="2022-12-09T11:19:00Z">
              <w:tcPr>
                <w:tcW w:w="1650" w:type="dxa"/>
                <w:gridSpan w:val="2"/>
              </w:tcPr>
            </w:tcPrChange>
          </w:tcPr>
          <w:p w14:paraId="59686C2C" w14:textId="77777777" w:rsidR="00F67404" w:rsidRPr="00F55A57" w:rsidRDefault="00F67404" w:rsidP="002866FD">
            <w:pPr>
              <w:autoSpaceDE w:val="0"/>
              <w:autoSpaceDN w:val="0"/>
              <w:adjustRightInd w:val="0"/>
              <w:jc w:val="center"/>
              <w:rPr>
                <w:rFonts w:cstheme="minorHAnsi"/>
                <w:b/>
              </w:rPr>
            </w:pPr>
            <w:r w:rsidRPr="00F55A57">
              <w:rPr>
                <w:rFonts w:cstheme="minorHAnsi"/>
                <w:b/>
              </w:rPr>
              <w:t>Salizturības marka, ūdensnecaurlaidības marka</w:t>
            </w:r>
          </w:p>
        </w:tc>
      </w:tr>
      <w:tr w:rsidR="00F55A57" w:rsidRPr="00F55A57" w14:paraId="7C8CB41B" w14:textId="77777777" w:rsidTr="0064199B">
        <w:trPr>
          <w:trHeight w:val="447"/>
          <w:trPrChange w:id="74" w:author="User" w:date="2022-12-09T11:24:00Z">
            <w:trPr>
              <w:gridAfter w:val="0"/>
            </w:trPr>
          </w:trPrChange>
        </w:trPr>
        <w:tc>
          <w:tcPr>
            <w:tcW w:w="2249" w:type="dxa"/>
            <w:vAlign w:val="center"/>
            <w:tcPrChange w:id="75" w:author="User" w:date="2022-12-09T11:24:00Z">
              <w:tcPr>
                <w:tcW w:w="2122" w:type="dxa"/>
              </w:tcPr>
            </w:tcPrChange>
          </w:tcPr>
          <w:p w14:paraId="36531FF1" w14:textId="562996FE" w:rsidR="002866FD" w:rsidRPr="00F55A57" w:rsidRDefault="009D7150" w:rsidP="002866FD">
            <w:pPr>
              <w:autoSpaceDE w:val="0"/>
              <w:autoSpaceDN w:val="0"/>
              <w:adjustRightInd w:val="0"/>
              <w:jc w:val="center"/>
              <w:rPr>
                <w:rFonts w:cstheme="minorHAnsi"/>
              </w:rPr>
            </w:pPr>
            <w:del w:id="76" w:author="User" w:date="2022-12-09T11:11:00Z">
              <w:r w:rsidRPr="00F55A57" w:rsidDel="00A3562F">
                <w:rPr>
                  <w:rFonts w:cstheme="minorHAnsi"/>
                </w:rPr>
                <w:delText>Atdurpāļu v</w:delText>
              </w:r>
              <w:r w:rsidR="00AF53B9" w:rsidRPr="00F55A57" w:rsidDel="00A3562F">
                <w:rPr>
                  <w:rFonts w:cstheme="minorHAnsi"/>
                </w:rPr>
                <w:delText>irsbūve</w:delText>
              </w:r>
            </w:del>
            <w:proofErr w:type="spellStart"/>
            <w:ins w:id="77" w:author="User" w:date="2022-12-09T11:11:00Z">
              <w:r w:rsidR="00A3562F">
                <w:rPr>
                  <w:rFonts w:cstheme="minorHAnsi"/>
                </w:rPr>
                <w:t>Poleru</w:t>
              </w:r>
              <w:proofErr w:type="spellEnd"/>
              <w:r w:rsidR="00A3562F">
                <w:rPr>
                  <w:rFonts w:cstheme="minorHAnsi"/>
                </w:rPr>
                <w:t xml:space="preserve"> podesti</w:t>
              </w:r>
            </w:ins>
          </w:p>
        </w:tc>
        <w:tc>
          <w:tcPr>
            <w:tcW w:w="1501" w:type="dxa"/>
            <w:vAlign w:val="center"/>
            <w:tcPrChange w:id="78" w:author="User" w:date="2022-12-09T11:24:00Z">
              <w:tcPr>
                <w:tcW w:w="1417" w:type="dxa"/>
                <w:gridSpan w:val="2"/>
                <w:vAlign w:val="center"/>
              </w:tcPr>
            </w:tcPrChange>
          </w:tcPr>
          <w:p w14:paraId="2DFD2B8E" w14:textId="77777777" w:rsidR="002866FD" w:rsidRPr="00F55A57" w:rsidRDefault="00AF53B9" w:rsidP="002866FD">
            <w:pPr>
              <w:autoSpaceDE w:val="0"/>
              <w:autoSpaceDN w:val="0"/>
              <w:adjustRightInd w:val="0"/>
              <w:jc w:val="center"/>
              <w:rPr>
                <w:rFonts w:cstheme="minorHAnsi"/>
              </w:rPr>
            </w:pPr>
            <w:r w:rsidRPr="00F55A57">
              <w:rPr>
                <w:rFonts w:cstheme="minorHAnsi"/>
              </w:rPr>
              <w:t>C 35/45</w:t>
            </w:r>
          </w:p>
        </w:tc>
        <w:tc>
          <w:tcPr>
            <w:tcW w:w="1353" w:type="dxa"/>
            <w:vAlign w:val="center"/>
            <w:tcPrChange w:id="79" w:author="User" w:date="2022-12-09T11:24:00Z">
              <w:tcPr>
                <w:tcW w:w="1276" w:type="dxa"/>
                <w:gridSpan w:val="2"/>
              </w:tcPr>
            </w:tcPrChange>
          </w:tcPr>
          <w:p w14:paraId="647CB99B" w14:textId="77777777" w:rsidR="002866FD" w:rsidRPr="00F55A57" w:rsidRDefault="00AF53B9" w:rsidP="002440D6">
            <w:pPr>
              <w:autoSpaceDE w:val="0"/>
              <w:autoSpaceDN w:val="0"/>
              <w:adjustRightInd w:val="0"/>
              <w:jc w:val="center"/>
              <w:rPr>
                <w:rFonts w:cstheme="minorHAnsi"/>
              </w:rPr>
            </w:pPr>
            <w:r w:rsidRPr="00F55A57">
              <w:rPr>
                <w:rFonts w:cstheme="minorHAnsi"/>
              </w:rPr>
              <w:t>XS3</w:t>
            </w:r>
            <w:r w:rsidR="002440D6" w:rsidRPr="00F55A57">
              <w:rPr>
                <w:rFonts w:cstheme="minorHAnsi"/>
              </w:rPr>
              <w:t xml:space="preserve"> </w:t>
            </w:r>
            <w:r w:rsidRPr="00F55A57">
              <w:rPr>
                <w:rFonts w:cstheme="minorHAnsi"/>
              </w:rPr>
              <w:t>XF4</w:t>
            </w:r>
          </w:p>
        </w:tc>
        <w:tc>
          <w:tcPr>
            <w:tcW w:w="1501" w:type="dxa"/>
            <w:vAlign w:val="center"/>
            <w:tcPrChange w:id="80" w:author="User" w:date="2022-12-09T11:24:00Z">
              <w:tcPr>
                <w:tcW w:w="1417" w:type="dxa"/>
                <w:gridSpan w:val="2"/>
                <w:vAlign w:val="center"/>
              </w:tcPr>
            </w:tcPrChange>
          </w:tcPr>
          <w:p w14:paraId="1FE9530A" w14:textId="07BAE124" w:rsidR="002866FD" w:rsidRPr="00F55A57" w:rsidRDefault="00AF53B9" w:rsidP="00A3562F">
            <w:pPr>
              <w:autoSpaceDE w:val="0"/>
              <w:autoSpaceDN w:val="0"/>
              <w:adjustRightInd w:val="0"/>
              <w:jc w:val="center"/>
              <w:rPr>
                <w:rFonts w:cstheme="minorHAnsi"/>
              </w:rPr>
            </w:pPr>
            <w:r w:rsidRPr="00F55A57">
              <w:rPr>
                <w:rFonts w:cstheme="minorHAnsi"/>
              </w:rPr>
              <w:t>16/</w:t>
            </w:r>
            <w:del w:id="81" w:author="User" w:date="2022-12-09T11:11:00Z">
              <w:r w:rsidRPr="00F55A57" w:rsidDel="00A3562F">
                <w:rPr>
                  <w:rFonts w:cstheme="minorHAnsi"/>
                </w:rPr>
                <w:delText>45</w:delText>
              </w:r>
            </w:del>
            <w:ins w:id="82" w:author="User" w:date="2022-12-09T11:11:00Z">
              <w:r w:rsidR="00A3562F">
                <w:rPr>
                  <w:rFonts w:cstheme="minorHAnsi"/>
                </w:rPr>
                <w:t>32</w:t>
              </w:r>
            </w:ins>
          </w:p>
        </w:tc>
        <w:tc>
          <w:tcPr>
            <w:tcW w:w="1201" w:type="dxa"/>
            <w:vAlign w:val="center"/>
            <w:tcPrChange w:id="83" w:author="User" w:date="2022-12-09T11:24:00Z">
              <w:tcPr>
                <w:tcW w:w="1134" w:type="dxa"/>
                <w:gridSpan w:val="2"/>
                <w:vAlign w:val="center"/>
              </w:tcPr>
            </w:tcPrChange>
          </w:tcPr>
          <w:p w14:paraId="55237768" w14:textId="77777777" w:rsidR="002866FD" w:rsidRPr="00F55A57" w:rsidRDefault="00AF53B9" w:rsidP="00AF53B9">
            <w:pPr>
              <w:autoSpaceDE w:val="0"/>
              <w:autoSpaceDN w:val="0"/>
              <w:adjustRightInd w:val="0"/>
              <w:jc w:val="center"/>
              <w:rPr>
                <w:rFonts w:cstheme="minorHAnsi"/>
              </w:rPr>
            </w:pPr>
            <w:proofErr w:type="spellStart"/>
            <w:r w:rsidRPr="00F55A57">
              <w:rPr>
                <w:rFonts w:cstheme="minorHAnsi"/>
              </w:rPr>
              <w:t>Cl</w:t>
            </w:r>
            <w:proofErr w:type="spellEnd"/>
            <w:r w:rsidRPr="00F55A57">
              <w:rPr>
                <w:rFonts w:cstheme="minorHAnsi"/>
              </w:rPr>
              <w:t xml:space="preserve"> 0.20</w:t>
            </w:r>
          </w:p>
        </w:tc>
        <w:tc>
          <w:tcPr>
            <w:tcW w:w="1748" w:type="dxa"/>
            <w:vAlign w:val="center"/>
            <w:tcPrChange w:id="84" w:author="User" w:date="2022-12-09T11:24:00Z">
              <w:tcPr>
                <w:tcW w:w="1650" w:type="dxa"/>
                <w:gridSpan w:val="2"/>
                <w:vAlign w:val="center"/>
              </w:tcPr>
            </w:tcPrChange>
          </w:tcPr>
          <w:p w14:paraId="4CA8A347" w14:textId="77777777" w:rsidR="002866FD" w:rsidRPr="00F55A57" w:rsidRDefault="00AF53B9" w:rsidP="002866FD">
            <w:pPr>
              <w:autoSpaceDE w:val="0"/>
              <w:autoSpaceDN w:val="0"/>
              <w:adjustRightInd w:val="0"/>
              <w:jc w:val="center"/>
              <w:rPr>
                <w:rFonts w:cstheme="minorHAnsi"/>
              </w:rPr>
            </w:pPr>
            <w:r w:rsidRPr="00F55A57">
              <w:rPr>
                <w:rFonts w:cstheme="minorHAnsi"/>
              </w:rPr>
              <w:t>F300, W6</w:t>
            </w:r>
          </w:p>
        </w:tc>
      </w:tr>
      <w:tr w:rsidR="0064199B" w:rsidRPr="00F55A57" w14:paraId="3E779BCB" w14:textId="77777777" w:rsidTr="0064199B">
        <w:tblPrEx>
          <w:tblPrExChange w:id="85" w:author="User" w:date="2022-12-09T11:24:00Z">
            <w:tblPrEx>
              <w:tblW w:w="9553" w:type="dxa"/>
            </w:tblPrEx>
          </w:tblPrExChange>
        </w:tblPrEx>
        <w:trPr>
          <w:trHeight w:val="425"/>
          <w:ins w:id="86" w:author="User" w:date="2022-12-09T11:19:00Z"/>
          <w:trPrChange w:id="87" w:author="User" w:date="2022-12-09T11:24:00Z">
            <w:trPr>
              <w:trHeight w:val="606"/>
            </w:trPr>
          </w:trPrChange>
        </w:trPr>
        <w:tc>
          <w:tcPr>
            <w:tcW w:w="2249" w:type="dxa"/>
            <w:vAlign w:val="center"/>
            <w:tcPrChange w:id="88" w:author="User" w:date="2022-12-09T11:24:00Z">
              <w:tcPr>
                <w:tcW w:w="2249" w:type="dxa"/>
                <w:gridSpan w:val="2"/>
              </w:tcPr>
            </w:tcPrChange>
          </w:tcPr>
          <w:p w14:paraId="74E3E7BD" w14:textId="0AF13B40" w:rsidR="0064199B" w:rsidRPr="00F55A57" w:rsidDel="00A3562F" w:rsidRDefault="0064199B">
            <w:pPr>
              <w:autoSpaceDE w:val="0"/>
              <w:autoSpaceDN w:val="0"/>
              <w:adjustRightInd w:val="0"/>
              <w:jc w:val="center"/>
              <w:rPr>
                <w:del w:id="89" w:author="User" w:date="2022-12-09T11:16:00Z"/>
                <w:rFonts w:cstheme="minorHAnsi"/>
              </w:rPr>
            </w:pPr>
            <w:ins w:id="90" w:author="User" w:date="2022-12-09T11:20:00Z">
              <w:r>
                <w:rPr>
                  <w:rFonts w:cstheme="minorHAnsi"/>
                </w:rPr>
                <w:t>Seguma atjaunošana</w:t>
              </w:r>
            </w:ins>
            <w:del w:id="91" w:author="User" w:date="2022-12-09T11:12:00Z">
              <w:r w:rsidDel="00A3562F">
                <w:rPr>
                  <w:rFonts w:cstheme="minorHAnsi"/>
                </w:rPr>
                <w:delText>Cauruļpāļu korķis</w:delText>
              </w:r>
            </w:del>
          </w:p>
          <w:p w14:paraId="663E20F0" w14:textId="77777777" w:rsidR="0064199B" w:rsidRPr="00F55A57" w:rsidDel="00A3562F" w:rsidRDefault="0064199B">
            <w:pPr>
              <w:autoSpaceDE w:val="0"/>
              <w:autoSpaceDN w:val="0"/>
              <w:adjustRightInd w:val="0"/>
              <w:jc w:val="center"/>
              <w:rPr>
                <w:del w:id="92" w:author="User" w:date="2022-12-09T11:16:00Z"/>
                <w:rFonts w:cstheme="minorHAnsi"/>
              </w:rPr>
            </w:pPr>
            <w:del w:id="93" w:author="User" w:date="2022-12-09T11:13:00Z">
              <w:r w:rsidRPr="00F55A57" w:rsidDel="00A3562F">
                <w:rPr>
                  <w:rFonts w:cstheme="minorHAnsi"/>
                </w:rPr>
                <w:delText>Atdurpāļu fasādes plātnes</w:delText>
              </w:r>
            </w:del>
          </w:p>
          <w:p w14:paraId="78828AF3" w14:textId="77777777" w:rsidR="0064199B" w:rsidRPr="00F55A57" w:rsidDel="00A3562F" w:rsidRDefault="0064199B">
            <w:pPr>
              <w:autoSpaceDE w:val="0"/>
              <w:autoSpaceDN w:val="0"/>
              <w:adjustRightInd w:val="0"/>
              <w:jc w:val="center"/>
              <w:rPr>
                <w:del w:id="94" w:author="User" w:date="2022-12-09T11:16:00Z"/>
                <w:rFonts w:cstheme="minorHAnsi"/>
              </w:rPr>
            </w:pPr>
            <w:del w:id="95" w:author="User" w:date="2022-12-09T11:13:00Z">
              <w:r w:rsidRPr="00F55A57" w:rsidDel="00A3562F">
                <w:rPr>
                  <w:rFonts w:cstheme="minorHAnsi"/>
                </w:rPr>
                <w:delText>Dienesta tiltiņu balsta konstrukcijas</w:delText>
              </w:r>
            </w:del>
          </w:p>
          <w:p w14:paraId="0D247693" w14:textId="43197E78" w:rsidR="0064199B" w:rsidRPr="00F55A57" w:rsidDel="00A3562F" w:rsidRDefault="0064199B">
            <w:pPr>
              <w:autoSpaceDE w:val="0"/>
              <w:autoSpaceDN w:val="0"/>
              <w:adjustRightInd w:val="0"/>
              <w:jc w:val="center"/>
              <w:rPr>
                <w:ins w:id="96" w:author="User" w:date="2022-12-09T11:19:00Z"/>
                <w:rFonts w:cstheme="minorHAnsi"/>
              </w:rPr>
            </w:pPr>
            <w:del w:id="97" w:author="User" w:date="2022-12-09T11:13:00Z">
              <w:r w:rsidRPr="004364B2" w:rsidDel="00A3562F">
                <w:rPr>
                  <w:rFonts w:cstheme="minorHAnsi"/>
                </w:rPr>
                <w:delText>Betons sagatavei</w:delText>
              </w:r>
            </w:del>
          </w:p>
        </w:tc>
        <w:tc>
          <w:tcPr>
            <w:tcW w:w="1501" w:type="dxa"/>
            <w:vAlign w:val="center"/>
            <w:tcPrChange w:id="98" w:author="User" w:date="2022-12-09T11:24:00Z">
              <w:tcPr>
                <w:tcW w:w="1501" w:type="dxa"/>
                <w:gridSpan w:val="2"/>
                <w:vAlign w:val="center"/>
              </w:tcPr>
            </w:tcPrChange>
          </w:tcPr>
          <w:p w14:paraId="04FA5E35" w14:textId="5F138564" w:rsidR="0064199B" w:rsidRPr="00F55A57" w:rsidDel="00A3562F" w:rsidRDefault="0064199B">
            <w:pPr>
              <w:autoSpaceDE w:val="0"/>
              <w:autoSpaceDN w:val="0"/>
              <w:adjustRightInd w:val="0"/>
              <w:jc w:val="center"/>
              <w:rPr>
                <w:del w:id="99" w:author="User" w:date="2022-12-09T11:17:00Z"/>
                <w:rFonts w:cstheme="minorHAnsi"/>
              </w:rPr>
            </w:pPr>
            <w:ins w:id="100" w:author="User" w:date="2022-12-09T11:20:00Z">
              <w:r w:rsidRPr="0064199B">
                <w:rPr>
                  <w:rFonts w:cstheme="minorHAnsi"/>
                </w:rPr>
                <w:t>C 35/45</w:t>
              </w:r>
            </w:ins>
            <w:del w:id="101" w:author="User" w:date="2022-12-09T11:21:00Z">
              <w:r w:rsidRPr="00F55A57" w:rsidDel="0064199B">
                <w:rPr>
                  <w:rFonts w:cstheme="minorHAnsi"/>
                </w:rPr>
                <w:delText>C 35/45</w:delText>
              </w:r>
            </w:del>
          </w:p>
          <w:p w14:paraId="13FCDCB7" w14:textId="77777777" w:rsidR="0064199B" w:rsidRPr="00F55A57" w:rsidDel="00A3562F" w:rsidRDefault="0064199B">
            <w:pPr>
              <w:autoSpaceDE w:val="0"/>
              <w:autoSpaceDN w:val="0"/>
              <w:adjustRightInd w:val="0"/>
              <w:jc w:val="center"/>
              <w:rPr>
                <w:del w:id="102" w:author="User" w:date="2022-12-09T11:17:00Z"/>
                <w:rFonts w:cstheme="minorHAnsi"/>
              </w:rPr>
            </w:pPr>
            <w:del w:id="103" w:author="User" w:date="2022-12-09T11:13:00Z">
              <w:r w:rsidRPr="00F55A57" w:rsidDel="00A3562F">
                <w:rPr>
                  <w:rFonts w:cstheme="minorHAnsi"/>
                </w:rPr>
                <w:delText>C 35/45</w:delText>
              </w:r>
            </w:del>
          </w:p>
          <w:p w14:paraId="66AC1A91" w14:textId="77777777" w:rsidR="0064199B" w:rsidRPr="00F55A57" w:rsidDel="00A3562F" w:rsidRDefault="0064199B">
            <w:pPr>
              <w:autoSpaceDE w:val="0"/>
              <w:autoSpaceDN w:val="0"/>
              <w:adjustRightInd w:val="0"/>
              <w:jc w:val="center"/>
              <w:rPr>
                <w:del w:id="104" w:author="User" w:date="2022-12-09T11:17:00Z"/>
                <w:rFonts w:cstheme="minorHAnsi"/>
              </w:rPr>
            </w:pPr>
            <w:del w:id="105" w:author="User" w:date="2022-12-09T11:13:00Z">
              <w:r w:rsidRPr="00F55A57" w:rsidDel="00A3562F">
                <w:rPr>
                  <w:rFonts w:cstheme="minorHAnsi"/>
                </w:rPr>
                <w:delText>C 35/45</w:delText>
              </w:r>
            </w:del>
          </w:p>
          <w:p w14:paraId="4AE5A132" w14:textId="73840E74" w:rsidR="0064199B" w:rsidRPr="00F55A57" w:rsidRDefault="0064199B">
            <w:pPr>
              <w:autoSpaceDE w:val="0"/>
              <w:autoSpaceDN w:val="0"/>
              <w:adjustRightInd w:val="0"/>
              <w:jc w:val="center"/>
              <w:rPr>
                <w:ins w:id="106" w:author="User" w:date="2022-12-09T11:19:00Z"/>
                <w:rFonts w:cstheme="minorHAnsi"/>
              </w:rPr>
            </w:pPr>
            <w:del w:id="107" w:author="User" w:date="2022-12-09T11:13:00Z">
              <w:r w:rsidRPr="004364B2" w:rsidDel="00A3562F">
                <w:rPr>
                  <w:rFonts w:cstheme="minorHAnsi"/>
                </w:rPr>
                <w:delText>C 8/10</w:delText>
              </w:r>
            </w:del>
          </w:p>
        </w:tc>
        <w:tc>
          <w:tcPr>
            <w:tcW w:w="1353" w:type="dxa"/>
            <w:vAlign w:val="center"/>
            <w:tcPrChange w:id="108" w:author="User" w:date="2022-12-09T11:24:00Z">
              <w:tcPr>
                <w:tcW w:w="1353" w:type="dxa"/>
                <w:gridSpan w:val="2"/>
              </w:tcPr>
            </w:tcPrChange>
          </w:tcPr>
          <w:p w14:paraId="3F892BBC" w14:textId="72326119" w:rsidR="0064199B" w:rsidRPr="00F55A57" w:rsidDel="00A3562F" w:rsidRDefault="0064199B">
            <w:pPr>
              <w:autoSpaceDE w:val="0"/>
              <w:autoSpaceDN w:val="0"/>
              <w:adjustRightInd w:val="0"/>
              <w:jc w:val="center"/>
              <w:rPr>
                <w:del w:id="109" w:author="User" w:date="2022-12-09T11:17:00Z"/>
                <w:rFonts w:cstheme="minorHAnsi"/>
              </w:rPr>
            </w:pPr>
            <w:ins w:id="110" w:author="User" w:date="2022-12-09T11:20:00Z">
              <w:r w:rsidRPr="00F55A57">
                <w:rPr>
                  <w:rFonts w:cstheme="minorHAnsi"/>
                </w:rPr>
                <w:t>XS3 XF4</w:t>
              </w:r>
            </w:ins>
            <w:del w:id="111" w:author="User" w:date="2022-12-09T11:21:00Z">
              <w:r w:rsidRPr="00F55A57" w:rsidDel="0064199B">
                <w:rPr>
                  <w:rFonts w:cstheme="minorHAnsi"/>
                </w:rPr>
                <w:delText>XS3 XF4</w:delText>
              </w:r>
            </w:del>
          </w:p>
          <w:p w14:paraId="0C5F8E70" w14:textId="77777777" w:rsidR="0064199B" w:rsidRPr="00F55A57" w:rsidDel="00A3562F" w:rsidRDefault="0064199B">
            <w:pPr>
              <w:autoSpaceDE w:val="0"/>
              <w:autoSpaceDN w:val="0"/>
              <w:adjustRightInd w:val="0"/>
              <w:jc w:val="center"/>
              <w:rPr>
                <w:del w:id="112" w:author="User" w:date="2022-12-09T11:17:00Z"/>
                <w:rFonts w:cstheme="minorHAnsi"/>
              </w:rPr>
            </w:pPr>
            <w:del w:id="113" w:author="User" w:date="2022-12-09T11:13:00Z">
              <w:r w:rsidRPr="00F55A57" w:rsidDel="00A3562F">
                <w:rPr>
                  <w:rFonts w:cstheme="minorHAnsi"/>
                </w:rPr>
                <w:delText>XS3 XF4</w:delText>
              </w:r>
            </w:del>
          </w:p>
          <w:p w14:paraId="48E80892" w14:textId="77777777" w:rsidR="0064199B" w:rsidRPr="00F55A57" w:rsidDel="00A3562F" w:rsidRDefault="0064199B">
            <w:pPr>
              <w:autoSpaceDE w:val="0"/>
              <w:autoSpaceDN w:val="0"/>
              <w:adjustRightInd w:val="0"/>
              <w:jc w:val="center"/>
              <w:rPr>
                <w:del w:id="114" w:author="User" w:date="2022-12-09T11:17:00Z"/>
                <w:rFonts w:cstheme="minorHAnsi"/>
              </w:rPr>
            </w:pPr>
            <w:del w:id="115" w:author="User" w:date="2022-12-09T11:13:00Z">
              <w:r w:rsidRPr="00F55A57" w:rsidDel="00A3562F">
                <w:rPr>
                  <w:rFonts w:cstheme="minorHAnsi"/>
                </w:rPr>
                <w:delText>XS3 XF4</w:delText>
              </w:r>
            </w:del>
          </w:p>
          <w:p w14:paraId="6665D30E" w14:textId="089DB77D" w:rsidR="0064199B" w:rsidRPr="00F55A57" w:rsidRDefault="0064199B">
            <w:pPr>
              <w:autoSpaceDE w:val="0"/>
              <w:autoSpaceDN w:val="0"/>
              <w:adjustRightInd w:val="0"/>
              <w:jc w:val="center"/>
              <w:rPr>
                <w:ins w:id="116" w:author="User" w:date="2022-12-09T11:19:00Z"/>
                <w:rFonts w:cstheme="minorHAnsi"/>
              </w:rPr>
            </w:pPr>
            <w:del w:id="117" w:author="User" w:date="2022-12-09T11:13:00Z">
              <w:r w:rsidRPr="004364B2" w:rsidDel="00A3562F">
                <w:rPr>
                  <w:rFonts w:cstheme="minorHAnsi"/>
                </w:rPr>
                <w:delText>X0</w:delText>
              </w:r>
            </w:del>
          </w:p>
        </w:tc>
        <w:tc>
          <w:tcPr>
            <w:tcW w:w="1501" w:type="dxa"/>
            <w:vAlign w:val="center"/>
            <w:tcPrChange w:id="118" w:author="User" w:date="2022-12-09T11:24:00Z">
              <w:tcPr>
                <w:tcW w:w="1501" w:type="dxa"/>
                <w:gridSpan w:val="2"/>
                <w:vAlign w:val="center"/>
              </w:tcPr>
            </w:tcPrChange>
          </w:tcPr>
          <w:p w14:paraId="26FFFD62" w14:textId="0FCA77EE" w:rsidR="0064199B" w:rsidRPr="00F55A57" w:rsidDel="00A3562F" w:rsidRDefault="0064199B">
            <w:pPr>
              <w:autoSpaceDE w:val="0"/>
              <w:autoSpaceDN w:val="0"/>
              <w:adjustRightInd w:val="0"/>
              <w:jc w:val="center"/>
              <w:rPr>
                <w:del w:id="119" w:author="User" w:date="2022-12-09T11:17:00Z"/>
                <w:rFonts w:cstheme="minorHAnsi"/>
              </w:rPr>
            </w:pPr>
            <w:ins w:id="120" w:author="User" w:date="2022-12-09T11:20:00Z">
              <w:r w:rsidRPr="00F55A57">
                <w:rPr>
                  <w:rFonts w:cstheme="minorHAnsi"/>
                </w:rPr>
                <w:t>16/</w:t>
              </w:r>
            </w:ins>
            <w:ins w:id="121" w:author="User" w:date="2022-12-09T11:21:00Z">
              <w:r>
                <w:rPr>
                  <w:rFonts w:cstheme="minorHAnsi"/>
                </w:rPr>
                <w:t>4</w:t>
              </w:r>
            </w:ins>
            <w:ins w:id="122" w:author="User" w:date="2022-12-09T11:22:00Z">
              <w:r>
                <w:rPr>
                  <w:rFonts w:cstheme="minorHAnsi"/>
                </w:rPr>
                <w:t>2</w:t>
              </w:r>
            </w:ins>
            <w:del w:id="123" w:author="User" w:date="2022-12-09T11:21:00Z">
              <w:r w:rsidRPr="00F55A57" w:rsidDel="0064199B">
                <w:rPr>
                  <w:rFonts w:cstheme="minorHAnsi"/>
                </w:rPr>
                <w:delText>16/45</w:delText>
              </w:r>
            </w:del>
          </w:p>
          <w:p w14:paraId="45A86C39" w14:textId="77777777" w:rsidR="0064199B" w:rsidRPr="00F55A57" w:rsidDel="00A3562F" w:rsidRDefault="0064199B">
            <w:pPr>
              <w:autoSpaceDE w:val="0"/>
              <w:autoSpaceDN w:val="0"/>
              <w:adjustRightInd w:val="0"/>
              <w:jc w:val="center"/>
              <w:rPr>
                <w:del w:id="124" w:author="User" w:date="2022-12-09T11:17:00Z"/>
                <w:rFonts w:cstheme="minorHAnsi"/>
              </w:rPr>
            </w:pPr>
            <w:del w:id="125" w:author="User" w:date="2022-12-09T11:13:00Z">
              <w:r w:rsidRPr="00F55A57" w:rsidDel="00A3562F">
                <w:rPr>
                  <w:rFonts w:cstheme="minorHAnsi"/>
                </w:rPr>
                <w:delText>16/45</w:delText>
              </w:r>
            </w:del>
          </w:p>
          <w:p w14:paraId="694C9574" w14:textId="77777777" w:rsidR="0064199B" w:rsidRPr="00F55A57" w:rsidDel="00A3562F" w:rsidRDefault="0064199B">
            <w:pPr>
              <w:autoSpaceDE w:val="0"/>
              <w:autoSpaceDN w:val="0"/>
              <w:adjustRightInd w:val="0"/>
              <w:jc w:val="center"/>
              <w:rPr>
                <w:del w:id="126" w:author="User" w:date="2022-12-09T11:17:00Z"/>
                <w:rFonts w:cstheme="minorHAnsi"/>
              </w:rPr>
            </w:pPr>
            <w:del w:id="127" w:author="User" w:date="2022-12-09T11:13:00Z">
              <w:r w:rsidDel="00A3562F">
                <w:rPr>
                  <w:rFonts w:cstheme="minorHAnsi"/>
                </w:rPr>
                <w:delText>8</w:delText>
              </w:r>
              <w:r w:rsidRPr="00F55A57" w:rsidDel="00A3562F">
                <w:rPr>
                  <w:rFonts w:cstheme="minorHAnsi"/>
                </w:rPr>
                <w:delText>/</w:delText>
              </w:r>
              <w:r w:rsidDel="00A3562F">
                <w:rPr>
                  <w:rFonts w:cstheme="minorHAnsi"/>
                </w:rPr>
                <w:delText>16</w:delText>
              </w:r>
            </w:del>
          </w:p>
          <w:p w14:paraId="6B5E9C65" w14:textId="3A0E7FAC" w:rsidR="0064199B" w:rsidRPr="00F55A57" w:rsidRDefault="0064199B">
            <w:pPr>
              <w:autoSpaceDE w:val="0"/>
              <w:autoSpaceDN w:val="0"/>
              <w:adjustRightInd w:val="0"/>
              <w:jc w:val="center"/>
              <w:rPr>
                <w:ins w:id="128" w:author="User" w:date="2022-12-09T11:19:00Z"/>
                <w:rFonts w:cstheme="minorHAnsi"/>
              </w:rPr>
            </w:pPr>
            <w:del w:id="129" w:author="User" w:date="2022-12-09T11:13:00Z">
              <w:r w:rsidRPr="004364B2" w:rsidDel="00A3562F">
                <w:rPr>
                  <w:rFonts w:cstheme="minorHAnsi"/>
                </w:rPr>
                <w:delText>16/45</w:delText>
              </w:r>
            </w:del>
          </w:p>
        </w:tc>
        <w:tc>
          <w:tcPr>
            <w:tcW w:w="1201" w:type="dxa"/>
            <w:vAlign w:val="center"/>
            <w:tcPrChange w:id="130" w:author="User" w:date="2022-12-09T11:24:00Z">
              <w:tcPr>
                <w:tcW w:w="1201" w:type="dxa"/>
                <w:gridSpan w:val="2"/>
                <w:vAlign w:val="center"/>
              </w:tcPr>
            </w:tcPrChange>
          </w:tcPr>
          <w:p w14:paraId="10289B4E" w14:textId="11C3E4C3" w:rsidR="0064199B" w:rsidRPr="00F55A57" w:rsidDel="00A3562F" w:rsidRDefault="0064199B">
            <w:pPr>
              <w:autoSpaceDE w:val="0"/>
              <w:autoSpaceDN w:val="0"/>
              <w:adjustRightInd w:val="0"/>
              <w:jc w:val="center"/>
              <w:rPr>
                <w:del w:id="131" w:author="User" w:date="2022-12-09T11:17:00Z"/>
                <w:rFonts w:cstheme="minorHAnsi"/>
              </w:rPr>
            </w:pPr>
            <w:proofErr w:type="spellStart"/>
            <w:ins w:id="132" w:author="User" w:date="2022-12-09T11:20:00Z">
              <w:r w:rsidRPr="00F55A57">
                <w:rPr>
                  <w:rFonts w:cstheme="minorHAnsi"/>
                </w:rPr>
                <w:t>Cl</w:t>
              </w:r>
              <w:proofErr w:type="spellEnd"/>
              <w:r w:rsidRPr="00F55A57">
                <w:rPr>
                  <w:rFonts w:cstheme="minorHAnsi"/>
                </w:rPr>
                <w:t xml:space="preserve"> 0.20</w:t>
              </w:r>
            </w:ins>
            <w:del w:id="133" w:author="User" w:date="2022-12-09T11:21:00Z">
              <w:r w:rsidRPr="00F55A57" w:rsidDel="0064199B">
                <w:rPr>
                  <w:rFonts w:cstheme="minorHAnsi"/>
                </w:rPr>
                <w:delText>Cl 0.20</w:delText>
              </w:r>
            </w:del>
          </w:p>
          <w:p w14:paraId="00DAAA93" w14:textId="77777777" w:rsidR="0064199B" w:rsidRPr="00F55A57" w:rsidDel="0064199B" w:rsidRDefault="0064199B">
            <w:pPr>
              <w:autoSpaceDE w:val="0"/>
              <w:autoSpaceDN w:val="0"/>
              <w:adjustRightInd w:val="0"/>
              <w:jc w:val="center"/>
              <w:rPr>
                <w:del w:id="134" w:author="User" w:date="2022-12-09T11:21:00Z"/>
                <w:rFonts w:cstheme="minorHAnsi"/>
              </w:rPr>
            </w:pPr>
            <w:del w:id="135" w:author="User" w:date="2022-12-09T11:13:00Z">
              <w:r w:rsidRPr="00F55A57" w:rsidDel="00A3562F">
                <w:rPr>
                  <w:rFonts w:cstheme="minorHAnsi"/>
                </w:rPr>
                <w:delText>Cl 0.20</w:delText>
              </w:r>
            </w:del>
          </w:p>
          <w:p w14:paraId="5FCE7575" w14:textId="77777777" w:rsidR="0064199B" w:rsidRPr="00F55A57" w:rsidDel="0064199B" w:rsidRDefault="0064199B">
            <w:pPr>
              <w:autoSpaceDE w:val="0"/>
              <w:autoSpaceDN w:val="0"/>
              <w:adjustRightInd w:val="0"/>
              <w:jc w:val="center"/>
              <w:rPr>
                <w:del w:id="136" w:author="User" w:date="2022-12-09T11:21:00Z"/>
                <w:rFonts w:cstheme="minorHAnsi"/>
              </w:rPr>
            </w:pPr>
            <w:del w:id="137" w:author="User" w:date="2022-12-09T11:13:00Z">
              <w:r w:rsidRPr="00F55A57" w:rsidDel="00A3562F">
                <w:rPr>
                  <w:rFonts w:cstheme="minorHAnsi"/>
                </w:rPr>
                <w:delText>Cl 0.20</w:delText>
              </w:r>
            </w:del>
          </w:p>
          <w:p w14:paraId="27A2C681" w14:textId="0E7D0238" w:rsidR="0064199B" w:rsidRPr="00F55A57" w:rsidRDefault="0064199B">
            <w:pPr>
              <w:autoSpaceDE w:val="0"/>
              <w:autoSpaceDN w:val="0"/>
              <w:adjustRightInd w:val="0"/>
              <w:jc w:val="center"/>
              <w:rPr>
                <w:ins w:id="138" w:author="User" w:date="2022-12-09T11:19:00Z"/>
                <w:rFonts w:cstheme="minorHAnsi"/>
              </w:rPr>
            </w:pPr>
            <w:del w:id="139" w:author="User" w:date="2022-12-09T11:13:00Z">
              <w:r w:rsidRPr="004364B2" w:rsidDel="00A3562F">
                <w:rPr>
                  <w:rFonts w:cstheme="minorHAnsi"/>
                </w:rPr>
                <w:delText>---</w:delText>
              </w:r>
            </w:del>
          </w:p>
        </w:tc>
        <w:tc>
          <w:tcPr>
            <w:tcW w:w="1748" w:type="dxa"/>
            <w:vAlign w:val="center"/>
            <w:tcPrChange w:id="140" w:author="User" w:date="2022-12-09T11:24:00Z">
              <w:tcPr>
                <w:tcW w:w="1748" w:type="dxa"/>
                <w:gridSpan w:val="2"/>
                <w:vAlign w:val="center"/>
              </w:tcPr>
            </w:tcPrChange>
          </w:tcPr>
          <w:p w14:paraId="6E5D97F6" w14:textId="232BB6E0" w:rsidR="0064199B" w:rsidRPr="00F55A57" w:rsidDel="0064199B" w:rsidRDefault="0064199B">
            <w:pPr>
              <w:autoSpaceDE w:val="0"/>
              <w:autoSpaceDN w:val="0"/>
              <w:adjustRightInd w:val="0"/>
              <w:jc w:val="center"/>
              <w:rPr>
                <w:del w:id="141" w:author="User" w:date="2022-12-09T11:21:00Z"/>
                <w:rFonts w:cstheme="minorHAnsi"/>
              </w:rPr>
            </w:pPr>
            <w:ins w:id="142" w:author="User" w:date="2022-12-09T11:21:00Z">
              <w:r w:rsidRPr="00F55A57">
                <w:rPr>
                  <w:rFonts w:cstheme="minorHAnsi"/>
                </w:rPr>
                <w:t>F300, W6</w:t>
              </w:r>
            </w:ins>
            <w:del w:id="143" w:author="User" w:date="2022-12-09T11:21:00Z">
              <w:r w:rsidRPr="00F55A57" w:rsidDel="0064199B">
                <w:rPr>
                  <w:rFonts w:cstheme="minorHAnsi"/>
                </w:rPr>
                <w:delText>F300, W6</w:delText>
              </w:r>
            </w:del>
          </w:p>
          <w:p w14:paraId="179BBD25" w14:textId="77777777" w:rsidR="0064199B" w:rsidRPr="00F55A57" w:rsidDel="0064199B" w:rsidRDefault="0064199B">
            <w:pPr>
              <w:autoSpaceDE w:val="0"/>
              <w:autoSpaceDN w:val="0"/>
              <w:adjustRightInd w:val="0"/>
              <w:jc w:val="center"/>
              <w:rPr>
                <w:del w:id="144" w:author="User" w:date="2022-12-09T11:21:00Z"/>
                <w:rFonts w:cstheme="minorHAnsi"/>
              </w:rPr>
            </w:pPr>
            <w:del w:id="145" w:author="User" w:date="2022-12-09T11:13:00Z">
              <w:r w:rsidRPr="00F55A57" w:rsidDel="00A3562F">
                <w:rPr>
                  <w:rFonts w:cstheme="minorHAnsi"/>
                </w:rPr>
                <w:delText>F300, W6</w:delText>
              </w:r>
            </w:del>
          </w:p>
          <w:p w14:paraId="4CB3E2D2" w14:textId="77777777" w:rsidR="0064199B" w:rsidRPr="00F55A57" w:rsidDel="0064199B" w:rsidRDefault="0064199B">
            <w:pPr>
              <w:autoSpaceDE w:val="0"/>
              <w:autoSpaceDN w:val="0"/>
              <w:adjustRightInd w:val="0"/>
              <w:jc w:val="center"/>
              <w:rPr>
                <w:del w:id="146" w:author="User" w:date="2022-12-09T11:21:00Z"/>
                <w:rFonts w:cstheme="minorHAnsi"/>
              </w:rPr>
            </w:pPr>
            <w:del w:id="147" w:author="User" w:date="2022-12-09T11:13:00Z">
              <w:r w:rsidRPr="00F55A57" w:rsidDel="00A3562F">
                <w:rPr>
                  <w:rFonts w:cstheme="minorHAnsi"/>
                </w:rPr>
                <w:delText>F300, W6</w:delText>
              </w:r>
            </w:del>
          </w:p>
          <w:p w14:paraId="2AA6076D" w14:textId="2C117CD7" w:rsidR="0064199B" w:rsidRPr="00F55A57" w:rsidRDefault="0064199B">
            <w:pPr>
              <w:autoSpaceDE w:val="0"/>
              <w:autoSpaceDN w:val="0"/>
              <w:adjustRightInd w:val="0"/>
              <w:jc w:val="center"/>
              <w:rPr>
                <w:ins w:id="148" w:author="User" w:date="2022-12-09T11:19:00Z"/>
                <w:rFonts w:cstheme="minorHAnsi"/>
              </w:rPr>
            </w:pPr>
            <w:del w:id="149" w:author="User" w:date="2022-12-09T11:15:00Z">
              <w:r w:rsidRPr="004364B2" w:rsidDel="00A3562F">
                <w:rPr>
                  <w:rFonts w:cstheme="minorHAnsi"/>
                </w:rPr>
                <w:delText>---</w:delText>
              </w:r>
            </w:del>
          </w:p>
        </w:tc>
      </w:tr>
      <w:tr w:rsidR="00C10A93" w:rsidRPr="00F55A57" w14:paraId="48236068" w14:textId="77777777" w:rsidTr="0064199B">
        <w:trPr>
          <w:trHeight w:val="203"/>
          <w:trPrChange w:id="150" w:author="User" w:date="2022-12-09T11:19:00Z">
            <w:trPr>
              <w:gridAfter w:val="0"/>
            </w:trPr>
          </w:trPrChange>
        </w:trPr>
        <w:tc>
          <w:tcPr>
            <w:tcW w:w="2249" w:type="dxa"/>
            <w:tcBorders>
              <w:top w:val="single" w:sz="4" w:space="0" w:color="auto"/>
              <w:left w:val="nil"/>
              <w:bottom w:val="nil"/>
              <w:right w:val="nil"/>
            </w:tcBorders>
            <w:tcPrChange w:id="151" w:author="User" w:date="2022-12-09T11:19:00Z">
              <w:tcPr>
                <w:tcW w:w="2122" w:type="dxa"/>
                <w:tcBorders>
                  <w:top w:val="single" w:sz="4" w:space="0" w:color="auto"/>
                  <w:left w:val="nil"/>
                  <w:bottom w:val="nil"/>
                  <w:right w:val="nil"/>
                </w:tcBorders>
              </w:tcPr>
            </w:tcPrChange>
          </w:tcPr>
          <w:p w14:paraId="3208E6CC" w14:textId="77777777" w:rsidR="00C10A93" w:rsidRPr="00F55A57" w:rsidRDefault="00C10A93" w:rsidP="00C10A93">
            <w:pPr>
              <w:autoSpaceDE w:val="0"/>
              <w:autoSpaceDN w:val="0"/>
              <w:adjustRightInd w:val="0"/>
              <w:jc w:val="center"/>
              <w:rPr>
                <w:rFonts w:cstheme="minorHAnsi"/>
              </w:rPr>
            </w:pPr>
          </w:p>
        </w:tc>
        <w:tc>
          <w:tcPr>
            <w:tcW w:w="1501" w:type="dxa"/>
            <w:tcBorders>
              <w:top w:val="single" w:sz="4" w:space="0" w:color="auto"/>
              <w:left w:val="nil"/>
              <w:bottom w:val="nil"/>
              <w:right w:val="nil"/>
            </w:tcBorders>
            <w:tcPrChange w:id="152" w:author="User" w:date="2022-12-09T11:19:00Z">
              <w:tcPr>
                <w:tcW w:w="1417" w:type="dxa"/>
                <w:gridSpan w:val="2"/>
                <w:tcBorders>
                  <w:top w:val="single" w:sz="4" w:space="0" w:color="auto"/>
                  <w:left w:val="nil"/>
                  <w:bottom w:val="nil"/>
                  <w:right w:val="nil"/>
                </w:tcBorders>
              </w:tcPr>
            </w:tcPrChange>
          </w:tcPr>
          <w:p w14:paraId="1A8AFA67" w14:textId="77777777" w:rsidR="00C10A93" w:rsidRPr="00F55A57" w:rsidRDefault="00C10A93" w:rsidP="00C10A93">
            <w:pPr>
              <w:autoSpaceDE w:val="0"/>
              <w:autoSpaceDN w:val="0"/>
              <w:adjustRightInd w:val="0"/>
              <w:jc w:val="center"/>
              <w:rPr>
                <w:rFonts w:cstheme="minorHAnsi"/>
              </w:rPr>
            </w:pPr>
          </w:p>
        </w:tc>
        <w:tc>
          <w:tcPr>
            <w:tcW w:w="1353" w:type="dxa"/>
            <w:tcBorders>
              <w:top w:val="single" w:sz="4" w:space="0" w:color="auto"/>
              <w:left w:val="nil"/>
              <w:bottom w:val="nil"/>
              <w:right w:val="nil"/>
            </w:tcBorders>
            <w:tcPrChange w:id="153" w:author="User" w:date="2022-12-09T11:19:00Z">
              <w:tcPr>
                <w:tcW w:w="1276" w:type="dxa"/>
                <w:gridSpan w:val="2"/>
                <w:tcBorders>
                  <w:top w:val="single" w:sz="4" w:space="0" w:color="auto"/>
                  <w:left w:val="nil"/>
                  <w:bottom w:val="nil"/>
                  <w:right w:val="nil"/>
                </w:tcBorders>
              </w:tcPr>
            </w:tcPrChange>
          </w:tcPr>
          <w:p w14:paraId="60B4F02C" w14:textId="77777777" w:rsidR="00C10A93" w:rsidRPr="00F55A57" w:rsidRDefault="00C10A93" w:rsidP="00C10A93">
            <w:pPr>
              <w:autoSpaceDE w:val="0"/>
              <w:autoSpaceDN w:val="0"/>
              <w:adjustRightInd w:val="0"/>
              <w:jc w:val="center"/>
              <w:rPr>
                <w:rFonts w:cstheme="minorHAnsi"/>
              </w:rPr>
            </w:pPr>
          </w:p>
        </w:tc>
        <w:tc>
          <w:tcPr>
            <w:tcW w:w="1501" w:type="dxa"/>
            <w:tcBorders>
              <w:top w:val="single" w:sz="4" w:space="0" w:color="auto"/>
              <w:left w:val="nil"/>
              <w:bottom w:val="nil"/>
              <w:right w:val="nil"/>
            </w:tcBorders>
            <w:tcPrChange w:id="154" w:author="User" w:date="2022-12-09T11:19:00Z">
              <w:tcPr>
                <w:tcW w:w="1417" w:type="dxa"/>
                <w:gridSpan w:val="2"/>
                <w:tcBorders>
                  <w:top w:val="single" w:sz="4" w:space="0" w:color="auto"/>
                  <w:left w:val="nil"/>
                  <w:bottom w:val="nil"/>
                  <w:right w:val="nil"/>
                </w:tcBorders>
              </w:tcPr>
            </w:tcPrChange>
          </w:tcPr>
          <w:p w14:paraId="186EAF03" w14:textId="77777777" w:rsidR="00C10A93" w:rsidRPr="00F55A57" w:rsidRDefault="00C10A93" w:rsidP="00C10A93">
            <w:pPr>
              <w:autoSpaceDE w:val="0"/>
              <w:autoSpaceDN w:val="0"/>
              <w:adjustRightInd w:val="0"/>
              <w:jc w:val="center"/>
              <w:rPr>
                <w:rFonts w:cstheme="minorHAnsi"/>
              </w:rPr>
            </w:pPr>
          </w:p>
        </w:tc>
        <w:tc>
          <w:tcPr>
            <w:tcW w:w="1201" w:type="dxa"/>
            <w:tcBorders>
              <w:top w:val="single" w:sz="4" w:space="0" w:color="auto"/>
              <w:left w:val="nil"/>
              <w:bottom w:val="nil"/>
              <w:right w:val="nil"/>
            </w:tcBorders>
            <w:tcPrChange w:id="155" w:author="User" w:date="2022-12-09T11:19:00Z">
              <w:tcPr>
                <w:tcW w:w="1134" w:type="dxa"/>
                <w:gridSpan w:val="2"/>
                <w:tcBorders>
                  <w:top w:val="single" w:sz="4" w:space="0" w:color="auto"/>
                  <w:left w:val="nil"/>
                  <w:bottom w:val="nil"/>
                  <w:right w:val="nil"/>
                </w:tcBorders>
              </w:tcPr>
            </w:tcPrChange>
          </w:tcPr>
          <w:p w14:paraId="693CD690" w14:textId="77777777" w:rsidR="00C10A93" w:rsidRPr="00F55A57" w:rsidRDefault="00C10A93" w:rsidP="00C10A93">
            <w:pPr>
              <w:autoSpaceDE w:val="0"/>
              <w:autoSpaceDN w:val="0"/>
              <w:adjustRightInd w:val="0"/>
              <w:jc w:val="center"/>
              <w:rPr>
                <w:rFonts w:cstheme="minorHAnsi"/>
              </w:rPr>
            </w:pPr>
          </w:p>
        </w:tc>
        <w:tc>
          <w:tcPr>
            <w:tcW w:w="1748" w:type="dxa"/>
            <w:tcBorders>
              <w:top w:val="single" w:sz="4" w:space="0" w:color="auto"/>
              <w:left w:val="nil"/>
              <w:bottom w:val="nil"/>
              <w:right w:val="nil"/>
            </w:tcBorders>
            <w:tcPrChange w:id="156" w:author="User" w:date="2022-12-09T11:19:00Z">
              <w:tcPr>
                <w:tcW w:w="1650" w:type="dxa"/>
                <w:gridSpan w:val="2"/>
                <w:tcBorders>
                  <w:top w:val="single" w:sz="4" w:space="0" w:color="auto"/>
                  <w:left w:val="nil"/>
                  <w:bottom w:val="nil"/>
                  <w:right w:val="nil"/>
                </w:tcBorders>
              </w:tcPr>
            </w:tcPrChange>
          </w:tcPr>
          <w:p w14:paraId="5E002F4C" w14:textId="77777777" w:rsidR="00C10A93" w:rsidRPr="00F55A57" w:rsidRDefault="00C10A93" w:rsidP="00C10A93">
            <w:pPr>
              <w:autoSpaceDE w:val="0"/>
              <w:autoSpaceDN w:val="0"/>
              <w:adjustRightInd w:val="0"/>
              <w:jc w:val="center"/>
              <w:rPr>
                <w:rFonts w:cstheme="minorHAnsi"/>
              </w:rPr>
            </w:pPr>
          </w:p>
        </w:tc>
      </w:tr>
    </w:tbl>
    <w:p w14:paraId="1156B8E2" w14:textId="77777777" w:rsidR="0039370D" w:rsidRPr="00F55A57" w:rsidRDefault="0039370D" w:rsidP="00F83147">
      <w:pPr>
        <w:autoSpaceDE w:val="0"/>
        <w:autoSpaceDN w:val="0"/>
        <w:adjustRightInd w:val="0"/>
        <w:spacing w:after="0" w:line="276" w:lineRule="auto"/>
        <w:jc w:val="both"/>
        <w:rPr>
          <w:rFonts w:cstheme="minorHAnsi"/>
        </w:rPr>
      </w:pPr>
      <w:r w:rsidRPr="00F55A57">
        <w:rPr>
          <w:rFonts w:cstheme="minorHAnsi"/>
        </w:rPr>
        <w:t>Mērvienība: m</w:t>
      </w:r>
      <w:r w:rsidRPr="00F55A57">
        <w:rPr>
          <w:rFonts w:cstheme="minorHAnsi"/>
          <w:vertAlign w:val="superscript"/>
        </w:rPr>
        <w:t>3</w:t>
      </w:r>
      <w:r w:rsidRPr="00F55A57">
        <w:rPr>
          <w:rFonts w:cstheme="minorHAnsi"/>
        </w:rPr>
        <w:t>.</w:t>
      </w:r>
    </w:p>
    <w:p w14:paraId="36BBF6EA" w14:textId="77777777" w:rsidR="00130D44" w:rsidRPr="001B3D13" w:rsidRDefault="00130D44" w:rsidP="00F83147">
      <w:pPr>
        <w:pStyle w:val="Default"/>
        <w:spacing w:line="276" w:lineRule="auto"/>
        <w:jc w:val="both"/>
        <w:rPr>
          <w:rFonts w:asciiTheme="minorHAnsi" w:hAnsiTheme="minorHAnsi" w:cstheme="minorHAnsi"/>
          <w:b/>
          <w:bCs/>
          <w:color w:val="FF0000"/>
        </w:rPr>
      </w:pPr>
    </w:p>
    <w:p w14:paraId="4E3A732E" w14:textId="17B44FD5" w:rsidR="0027708A" w:rsidRDefault="0027708A" w:rsidP="005974E7">
      <w:pPr>
        <w:widowControl w:val="0"/>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2.</w:t>
      </w:r>
      <w:r w:rsidR="009E31B8" w:rsidRPr="005974E7">
        <w:rPr>
          <w:rFonts w:eastAsiaTheme="majorEastAsia" w:cstheme="minorHAnsi"/>
          <w:color w:val="2E74B5" w:themeColor="accent1" w:themeShade="BF"/>
          <w:sz w:val="24"/>
          <w:szCs w:val="24"/>
        </w:rPr>
        <w:t>2</w:t>
      </w:r>
      <w:r w:rsidRPr="005974E7">
        <w:rPr>
          <w:rFonts w:eastAsiaTheme="majorEastAsia" w:cstheme="minorHAnsi"/>
          <w:color w:val="2E74B5" w:themeColor="accent1" w:themeShade="BF"/>
          <w:sz w:val="24"/>
          <w:szCs w:val="24"/>
        </w:rPr>
        <w:t xml:space="preserve"> Stiegrojums</w:t>
      </w:r>
    </w:p>
    <w:p w14:paraId="7B676123" w14:textId="77777777" w:rsidR="005974E7" w:rsidRPr="005974E7" w:rsidRDefault="005974E7" w:rsidP="005974E7">
      <w:pPr>
        <w:widowControl w:val="0"/>
        <w:suppressAutoHyphens/>
        <w:spacing w:after="0" w:line="240" w:lineRule="auto"/>
        <w:jc w:val="both"/>
        <w:rPr>
          <w:rFonts w:eastAsiaTheme="majorEastAsia" w:cstheme="minorHAnsi"/>
          <w:color w:val="2E74B5" w:themeColor="accent1" w:themeShade="BF"/>
          <w:sz w:val="24"/>
          <w:szCs w:val="24"/>
        </w:rPr>
      </w:pPr>
    </w:p>
    <w:p w14:paraId="33618E8B" w14:textId="77777777" w:rsidR="00A00D2E" w:rsidRPr="001B3D13" w:rsidRDefault="00A00D2E" w:rsidP="00A00D2E">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Pielietojams nespriegojams rievots normālas elastības tērauda stiegrojums ar tērauda </w:t>
      </w:r>
      <w:proofErr w:type="spellStart"/>
      <w:r w:rsidRPr="001B3D13">
        <w:rPr>
          <w:rFonts w:asciiTheme="minorHAnsi" w:hAnsiTheme="minorHAnsi" w:cstheme="minorHAnsi"/>
          <w:color w:val="auto"/>
          <w:sz w:val="22"/>
          <w:szCs w:val="22"/>
        </w:rPr>
        <w:t>plūstamības</w:t>
      </w:r>
      <w:proofErr w:type="spellEnd"/>
      <w:r w:rsidRPr="001B3D13">
        <w:rPr>
          <w:rFonts w:asciiTheme="minorHAnsi" w:hAnsiTheme="minorHAnsi" w:cstheme="minorHAnsi"/>
          <w:color w:val="auto"/>
          <w:sz w:val="22"/>
          <w:szCs w:val="22"/>
        </w:rPr>
        <w:t xml:space="preserve"> robežu 500 </w:t>
      </w:r>
      <w:proofErr w:type="spellStart"/>
      <w:r w:rsidRPr="001B3D13">
        <w:rPr>
          <w:rFonts w:asciiTheme="minorHAnsi" w:hAnsiTheme="minorHAnsi" w:cstheme="minorHAnsi"/>
          <w:color w:val="auto"/>
          <w:sz w:val="22"/>
          <w:szCs w:val="22"/>
        </w:rPr>
        <w:t>MPa</w:t>
      </w:r>
      <w:proofErr w:type="spellEnd"/>
      <w:r w:rsidRPr="001B3D13">
        <w:rPr>
          <w:rFonts w:asciiTheme="minorHAnsi" w:hAnsiTheme="minorHAnsi" w:cstheme="minorHAnsi"/>
          <w:color w:val="auto"/>
          <w:sz w:val="22"/>
          <w:szCs w:val="22"/>
        </w:rPr>
        <w:t xml:space="preserve"> (B500B, BSt500S). Ja Specifikācijās nav norādīts citādi, stiegrojuma īpašībām ir jāatbilst prasībām, kas dotas LVS EN 1992-1-1. </w:t>
      </w:r>
    </w:p>
    <w:p w14:paraId="40A63460" w14:textId="77777777" w:rsidR="00F83147" w:rsidRPr="001B3D13" w:rsidRDefault="00631663" w:rsidP="00F83147">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S</w:t>
      </w:r>
      <w:r w:rsidR="00F83147" w:rsidRPr="001B3D13">
        <w:rPr>
          <w:rFonts w:asciiTheme="minorHAnsi" w:hAnsiTheme="minorHAnsi" w:cstheme="minorHAnsi"/>
          <w:color w:val="auto"/>
          <w:sz w:val="22"/>
          <w:szCs w:val="22"/>
        </w:rPr>
        <w:t xml:space="preserve">tiegrojuma piegāde un uzstādīšana jāveic saskaņā ar prasībām, kas dotas: </w:t>
      </w:r>
    </w:p>
    <w:p w14:paraId="43342476" w14:textId="77777777" w:rsidR="00F83147" w:rsidRPr="001B3D13" w:rsidRDefault="00F83147" w:rsidP="00F83147">
      <w:pPr>
        <w:pStyle w:val="Default"/>
        <w:numPr>
          <w:ilvl w:val="0"/>
          <w:numId w:val="3"/>
        </w:numPr>
        <w:spacing w:after="150"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LVS EN 10080 “Tērauds betona stiegrošanai - Metināms stiegru tērauds - Vispārīgi”; </w:t>
      </w:r>
    </w:p>
    <w:p w14:paraId="426797B0" w14:textId="77777777" w:rsidR="00F83147" w:rsidRPr="001B3D13" w:rsidRDefault="00F83147" w:rsidP="00F83147">
      <w:pPr>
        <w:pStyle w:val="Default"/>
        <w:numPr>
          <w:ilvl w:val="0"/>
          <w:numId w:val="3"/>
        </w:numPr>
        <w:spacing w:after="150"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DIN 488-1 “Stiegrojuma tērauds – 1. daļa: Klases, īpašības, marķējums”; </w:t>
      </w:r>
    </w:p>
    <w:p w14:paraId="1B330618" w14:textId="77777777" w:rsidR="00F83147" w:rsidRPr="001B3D13" w:rsidRDefault="00F83147" w:rsidP="00F83147">
      <w:pPr>
        <w:pStyle w:val="Default"/>
        <w:numPr>
          <w:ilvl w:val="0"/>
          <w:numId w:val="3"/>
        </w:numPr>
        <w:spacing w:after="150"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DIN 488-3 “Stiegrojuma tērauds – 3. daļa: “Stiegrojuma tērauds ruļļos, tērauda stieples”; </w:t>
      </w:r>
    </w:p>
    <w:p w14:paraId="0F7D8151" w14:textId="77777777" w:rsidR="00F83147" w:rsidRPr="001B3D13" w:rsidRDefault="00F83147" w:rsidP="00F83147">
      <w:pPr>
        <w:pStyle w:val="Default"/>
        <w:numPr>
          <w:ilvl w:val="0"/>
          <w:numId w:val="3"/>
        </w:numPr>
        <w:spacing w:after="150"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DIN 488-3 “Stiegrojuma tērauds – 3. daļa: “Stiegrojuma tērauds ruļļos, tērauda stieples”; </w:t>
      </w:r>
    </w:p>
    <w:p w14:paraId="5CD6B58C" w14:textId="77777777" w:rsidR="00F83147" w:rsidRPr="001B3D13" w:rsidRDefault="00F83147" w:rsidP="00F83147">
      <w:pPr>
        <w:pStyle w:val="Default"/>
        <w:numPr>
          <w:ilvl w:val="0"/>
          <w:numId w:val="3"/>
        </w:numPr>
        <w:spacing w:after="150"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LVS 191-1 „Tērauds betona stiegrošanai. 1. daļa: Metināmi un nemetināmi taisni stieņi, rituļi un attīta rituļa izstrādājumi. Tehniskie noteikumi un atbilstības novērtēšana”</w:t>
      </w:r>
      <w:r w:rsidR="004178FD" w:rsidRPr="001B3D13">
        <w:rPr>
          <w:rFonts w:asciiTheme="minorHAnsi" w:hAnsiTheme="minorHAnsi" w:cstheme="minorHAnsi"/>
          <w:color w:val="auto"/>
          <w:sz w:val="22"/>
          <w:szCs w:val="22"/>
        </w:rPr>
        <w:t>.</w:t>
      </w:r>
      <w:r w:rsidRPr="001B3D13">
        <w:rPr>
          <w:rFonts w:asciiTheme="minorHAnsi" w:hAnsiTheme="minorHAnsi" w:cstheme="minorHAnsi"/>
          <w:color w:val="auto"/>
          <w:sz w:val="22"/>
          <w:szCs w:val="22"/>
        </w:rPr>
        <w:t xml:space="preserve"> </w:t>
      </w:r>
    </w:p>
    <w:p w14:paraId="33FFB3BF" w14:textId="77777777" w:rsidR="00F83147" w:rsidRPr="001B3D13" w:rsidRDefault="00F83147" w:rsidP="00F83147">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Atļauts izmantot arī tādu stiegrojuma tēraudu, kurš ir ieguvis atbilstības novērtējumu ikvienam Eiropas Ekonomikas zonas dalībvalstu standartam, kā arī atbilst 2014. gada 25. marta MK noteikumos Nr. 156 izvirzītajām minimālajām prasībām. </w:t>
      </w:r>
    </w:p>
    <w:p w14:paraId="739F71D6" w14:textId="77777777" w:rsidR="00F83147" w:rsidRPr="001B3D13" w:rsidRDefault="00F83147" w:rsidP="00F83147">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Stiegrojuma markas un diametri ir norādīti atbilstošos rasējumos.</w:t>
      </w:r>
    </w:p>
    <w:p w14:paraId="46DF1B93" w14:textId="77777777" w:rsidR="00F83147" w:rsidRPr="001B3D13" w:rsidRDefault="00F83147" w:rsidP="00F83147">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Mērvienība: t</w:t>
      </w:r>
    </w:p>
    <w:p w14:paraId="7831A18D" w14:textId="77777777" w:rsidR="00671524" w:rsidRPr="001B3D13" w:rsidRDefault="00671524" w:rsidP="00F83147">
      <w:pPr>
        <w:pStyle w:val="Default"/>
        <w:spacing w:line="276" w:lineRule="auto"/>
        <w:jc w:val="both"/>
        <w:rPr>
          <w:rFonts w:asciiTheme="minorHAnsi" w:hAnsiTheme="minorHAnsi" w:cstheme="minorHAnsi"/>
          <w:b/>
          <w:bCs/>
          <w:color w:val="FF0000"/>
        </w:rPr>
      </w:pPr>
    </w:p>
    <w:p w14:paraId="230FA58C" w14:textId="537B95FB" w:rsidR="00F83147" w:rsidRDefault="00F83147" w:rsidP="005974E7">
      <w:pPr>
        <w:widowControl w:val="0"/>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2.</w:t>
      </w:r>
      <w:r w:rsidR="009E31B8" w:rsidRPr="005974E7">
        <w:rPr>
          <w:rFonts w:eastAsiaTheme="majorEastAsia" w:cstheme="minorHAnsi"/>
          <w:color w:val="2E74B5" w:themeColor="accent1" w:themeShade="BF"/>
          <w:sz w:val="24"/>
          <w:szCs w:val="24"/>
        </w:rPr>
        <w:t>3</w:t>
      </w:r>
      <w:r w:rsidRPr="005974E7">
        <w:rPr>
          <w:rFonts w:eastAsiaTheme="majorEastAsia" w:cstheme="minorHAnsi"/>
          <w:color w:val="2E74B5" w:themeColor="accent1" w:themeShade="BF"/>
          <w:sz w:val="24"/>
          <w:szCs w:val="24"/>
        </w:rPr>
        <w:t xml:space="preserve"> Tērauds</w:t>
      </w:r>
    </w:p>
    <w:p w14:paraId="4735B28C" w14:textId="77777777" w:rsidR="005974E7" w:rsidRPr="005974E7" w:rsidRDefault="005974E7" w:rsidP="005974E7">
      <w:pPr>
        <w:widowControl w:val="0"/>
        <w:suppressAutoHyphens/>
        <w:spacing w:after="0" w:line="240" w:lineRule="auto"/>
        <w:jc w:val="both"/>
        <w:rPr>
          <w:rFonts w:eastAsiaTheme="majorEastAsia" w:cstheme="minorHAnsi"/>
          <w:color w:val="2E74B5" w:themeColor="accent1" w:themeShade="BF"/>
          <w:sz w:val="24"/>
          <w:szCs w:val="24"/>
        </w:rPr>
      </w:pPr>
    </w:p>
    <w:p w14:paraId="377F9034" w14:textId="19094F16" w:rsidR="00E13031" w:rsidRPr="00F55A57" w:rsidDel="0064199B" w:rsidRDefault="00E13031" w:rsidP="006A307A">
      <w:pPr>
        <w:pStyle w:val="Default"/>
        <w:spacing w:line="276" w:lineRule="auto"/>
        <w:jc w:val="both"/>
        <w:rPr>
          <w:del w:id="157" w:author="User" w:date="2022-12-09T11:25:00Z"/>
          <w:rFonts w:asciiTheme="minorHAnsi" w:hAnsiTheme="minorHAnsi" w:cstheme="minorHAnsi"/>
          <w:color w:val="auto"/>
          <w:sz w:val="22"/>
          <w:szCs w:val="22"/>
        </w:rPr>
      </w:pPr>
      <w:r w:rsidRPr="00F55A57">
        <w:rPr>
          <w:rFonts w:asciiTheme="minorHAnsi" w:hAnsiTheme="minorHAnsi" w:cstheme="minorHAnsi"/>
          <w:color w:val="auto"/>
          <w:sz w:val="22"/>
          <w:szCs w:val="22"/>
        </w:rPr>
        <w:t xml:space="preserve">Tērauda klase </w:t>
      </w:r>
      <w:del w:id="158" w:author="User" w:date="2022-12-09T11:24:00Z">
        <w:r w:rsidRPr="00F55A57" w:rsidDel="0064199B">
          <w:rPr>
            <w:rFonts w:asciiTheme="minorHAnsi" w:hAnsiTheme="minorHAnsi" w:cstheme="minorHAnsi"/>
            <w:color w:val="auto"/>
            <w:sz w:val="22"/>
            <w:szCs w:val="22"/>
          </w:rPr>
          <w:delText xml:space="preserve">cauruļpāļiem </w:delText>
        </w:r>
      </w:del>
      <w:proofErr w:type="spellStart"/>
      <w:ins w:id="159" w:author="User" w:date="2022-12-09T11:24:00Z">
        <w:r w:rsidR="0064199B">
          <w:rPr>
            <w:rFonts w:asciiTheme="minorHAnsi" w:hAnsiTheme="minorHAnsi" w:cstheme="minorHAnsi"/>
            <w:color w:val="auto"/>
            <w:sz w:val="22"/>
            <w:szCs w:val="22"/>
          </w:rPr>
          <w:t>poleriem</w:t>
        </w:r>
        <w:proofErr w:type="spellEnd"/>
        <w:r w:rsidR="0064199B" w:rsidRPr="00F55A57">
          <w:rPr>
            <w:rFonts w:asciiTheme="minorHAnsi" w:hAnsiTheme="minorHAnsi" w:cstheme="minorHAnsi"/>
            <w:color w:val="auto"/>
            <w:sz w:val="22"/>
            <w:szCs w:val="22"/>
          </w:rPr>
          <w:t xml:space="preserve"> </w:t>
        </w:r>
      </w:ins>
      <w:r w:rsidRPr="00F55A57">
        <w:rPr>
          <w:rFonts w:asciiTheme="minorHAnsi" w:hAnsiTheme="minorHAnsi" w:cstheme="minorHAnsi"/>
          <w:color w:val="auto"/>
          <w:sz w:val="22"/>
          <w:szCs w:val="22"/>
        </w:rPr>
        <w:t xml:space="preserve">– </w:t>
      </w:r>
      <w:del w:id="160" w:author="User" w:date="2022-12-09T11:25:00Z">
        <w:r w:rsidRPr="00F55A57" w:rsidDel="0064199B">
          <w:rPr>
            <w:rFonts w:asciiTheme="minorHAnsi" w:hAnsiTheme="minorHAnsi" w:cstheme="minorHAnsi"/>
            <w:color w:val="auto"/>
            <w:sz w:val="22"/>
            <w:szCs w:val="22"/>
          </w:rPr>
          <w:delText>S4</w:delText>
        </w:r>
        <w:r w:rsidR="00336E0D" w:rsidDel="0064199B">
          <w:rPr>
            <w:rFonts w:asciiTheme="minorHAnsi" w:hAnsiTheme="minorHAnsi" w:cstheme="minorHAnsi"/>
            <w:color w:val="auto"/>
            <w:sz w:val="22"/>
            <w:szCs w:val="22"/>
          </w:rPr>
          <w:delText>6</w:delText>
        </w:r>
        <w:r w:rsidRPr="00F55A57" w:rsidDel="0064199B">
          <w:rPr>
            <w:rFonts w:asciiTheme="minorHAnsi" w:hAnsiTheme="minorHAnsi" w:cstheme="minorHAnsi"/>
            <w:color w:val="auto"/>
            <w:sz w:val="22"/>
            <w:szCs w:val="22"/>
          </w:rPr>
          <w:delText>0MH</w:delText>
        </w:r>
      </w:del>
      <w:ins w:id="161" w:author="User" w:date="2022-12-09T11:25:00Z">
        <w:r w:rsidR="0064199B" w:rsidRPr="00F55A57">
          <w:rPr>
            <w:rFonts w:asciiTheme="minorHAnsi" w:hAnsiTheme="minorHAnsi" w:cstheme="minorHAnsi"/>
            <w:color w:val="auto"/>
            <w:sz w:val="22"/>
            <w:szCs w:val="22"/>
          </w:rPr>
          <w:t>S</w:t>
        </w:r>
        <w:r w:rsidR="0064199B">
          <w:rPr>
            <w:rFonts w:asciiTheme="minorHAnsi" w:hAnsiTheme="minorHAnsi" w:cstheme="minorHAnsi"/>
            <w:color w:val="auto"/>
            <w:sz w:val="22"/>
            <w:szCs w:val="22"/>
          </w:rPr>
          <w:t>355J2H,</w:t>
        </w:r>
      </w:ins>
      <w:del w:id="162" w:author="User" w:date="2022-12-09T11:25:00Z">
        <w:r w:rsidRPr="00F55A57" w:rsidDel="0064199B">
          <w:rPr>
            <w:rFonts w:asciiTheme="minorHAnsi" w:hAnsiTheme="minorHAnsi" w:cstheme="minorHAnsi"/>
            <w:color w:val="auto"/>
            <w:sz w:val="22"/>
            <w:szCs w:val="22"/>
          </w:rPr>
          <w:delText>.</w:delText>
        </w:r>
        <w:r w:rsidR="005F2032" w:rsidDel="0064199B">
          <w:rPr>
            <w:rFonts w:asciiTheme="minorHAnsi" w:hAnsiTheme="minorHAnsi" w:cstheme="minorHAnsi"/>
            <w:color w:val="auto"/>
            <w:sz w:val="22"/>
            <w:szCs w:val="22"/>
          </w:rPr>
          <w:delText xml:space="preserve"> </w:delText>
        </w:r>
        <w:r w:rsidR="005F2032" w:rsidRPr="004E6E32" w:rsidDel="0064199B">
          <w:rPr>
            <w:rFonts w:asciiTheme="minorHAnsi" w:hAnsiTheme="minorHAnsi" w:cstheme="minorHAnsi"/>
            <w:color w:val="auto"/>
            <w:sz w:val="22"/>
            <w:szCs w:val="22"/>
          </w:rPr>
          <w:delText>Cauruļpāļiem izmantot spirālveida tērauda cauruli.</w:delText>
        </w:r>
      </w:del>
    </w:p>
    <w:p w14:paraId="2A4EA123" w14:textId="6743C93D" w:rsidR="006A307A" w:rsidRDefault="00E522BB" w:rsidP="006A307A">
      <w:pPr>
        <w:pStyle w:val="Default"/>
        <w:spacing w:line="276" w:lineRule="auto"/>
        <w:jc w:val="both"/>
        <w:rPr>
          <w:rFonts w:asciiTheme="minorHAnsi" w:hAnsiTheme="minorHAnsi" w:cstheme="minorHAnsi"/>
          <w:color w:val="auto"/>
          <w:sz w:val="22"/>
          <w:szCs w:val="22"/>
        </w:rPr>
      </w:pPr>
      <w:del w:id="163" w:author="User" w:date="2022-12-09T11:25:00Z">
        <w:r w:rsidDel="0064199B">
          <w:rPr>
            <w:rFonts w:asciiTheme="minorHAnsi" w:hAnsiTheme="minorHAnsi" w:cstheme="minorHAnsi"/>
            <w:color w:val="auto"/>
            <w:sz w:val="22"/>
            <w:szCs w:val="22"/>
          </w:rPr>
          <w:delText>Aizsargstūriem tiek izmantots tērauds S235J2W+N, p</w:delText>
        </w:r>
        <w:r w:rsidR="00E13031" w:rsidRPr="00F55A57" w:rsidDel="0064199B">
          <w:rPr>
            <w:rFonts w:asciiTheme="minorHAnsi" w:hAnsiTheme="minorHAnsi" w:cstheme="minorHAnsi"/>
            <w:color w:val="auto"/>
            <w:sz w:val="22"/>
            <w:szCs w:val="22"/>
          </w:rPr>
          <w:delText xml:space="preserve">ārējām detaļām </w:delText>
        </w:r>
        <w:r w:rsidR="00E13031" w:rsidRPr="00130D44" w:rsidDel="0064199B">
          <w:rPr>
            <w:rFonts w:asciiTheme="minorHAnsi" w:hAnsiTheme="minorHAnsi" w:cstheme="minorHAnsi"/>
            <w:color w:val="auto"/>
            <w:sz w:val="22"/>
            <w:szCs w:val="22"/>
          </w:rPr>
          <w:delText>t</w:delText>
        </w:r>
        <w:r w:rsidR="006A307A" w:rsidRPr="00130D44" w:rsidDel="0064199B">
          <w:rPr>
            <w:rFonts w:asciiTheme="minorHAnsi" w:hAnsiTheme="minorHAnsi" w:cstheme="minorHAnsi"/>
            <w:color w:val="auto"/>
            <w:sz w:val="22"/>
            <w:szCs w:val="22"/>
          </w:rPr>
          <w:delText>ērauda klase S355J2</w:delText>
        </w:r>
        <w:r w:rsidR="00F55A57" w:rsidRPr="00130D44" w:rsidDel="0064199B">
          <w:rPr>
            <w:rFonts w:asciiTheme="minorHAnsi" w:hAnsiTheme="minorHAnsi" w:cstheme="minorHAnsi"/>
            <w:color w:val="auto"/>
            <w:sz w:val="22"/>
            <w:szCs w:val="22"/>
          </w:rPr>
          <w:delText>H</w:delText>
        </w:r>
        <w:r w:rsidR="006A307A" w:rsidRPr="00130D44" w:rsidDel="0064199B">
          <w:rPr>
            <w:rFonts w:asciiTheme="minorHAnsi" w:hAnsiTheme="minorHAnsi" w:cstheme="minorHAnsi"/>
            <w:color w:val="auto"/>
            <w:sz w:val="22"/>
            <w:szCs w:val="22"/>
          </w:rPr>
          <w:delText>,</w:delText>
        </w:r>
      </w:del>
      <w:r w:rsidR="006A307A" w:rsidRPr="00130D44">
        <w:rPr>
          <w:rFonts w:asciiTheme="minorHAnsi" w:hAnsiTheme="minorHAnsi" w:cstheme="minorHAnsi"/>
          <w:color w:val="auto"/>
          <w:sz w:val="22"/>
          <w:szCs w:val="22"/>
        </w:rPr>
        <w:t xml:space="preserve"> ja rasējumos </w:t>
      </w:r>
      <w:r w:rsidR="006A307A" w:rsidRPr="00F55A57">
        <w:rPr>
          <w:rFonts w:asciiTheme="minorHAnsi" w:hAnsiTheme="minorHAnsi" w:cstheme="minorHAnsi"/>
          <w:color w:val="auto"/>
          <w:sz w:val="22"/>
          <w:szCs w:val="22"/>
        </w:rPr>
        <w:t>nav norādīts citādi.</w:t>
      </w:r>
    </w:p>
    <w:p w14:paraId="3734EE87" w14:textId="2827C175" w:rsidR="00034D3C" w:rsidRPr="00F55A57" w:rsidDel="0064199B" w:rsidRDefault="00034D3C" w:rsidP="006A307A">
      <w:pPr>
        <w:pStyle w:val="Default"/>
        <w:spacing w:line="276" w:lineRule="auto"/>
        <w:jc w:val="both"/>
        <w:rPr>
          <w:del w:id="164" w:author="User" w:date="2022-12-09T11:25:00Z"/>
          <w:rFonts w:asciiTheme="minorHAnsi" w:hAnsiTheme="minorHAnsi" w:cstheme="minorHAnsi"/>
          <w:color w:val="auto"/>
          <w:sz w:val="22"/>
          <w:szCs w:val="22"/>
        </w:rPr>
      </w:pPr>
      <w:del w:id="165" w:author="User" w:date="2022-12-09T11:25:00Z">
        <w:r w:rsidDel="0064199B">
          <w:rPr>
            <w:rFonts w:asciiTheme="minorHAnsi" w:hAnsiTheme="minorHAnsi" w:cstheme="minorHAnsi"/>
            <w:color w:val="auto"/>
            <w:sz w:val="22"/>
            <w:szCs w:val="22"/>
          </w:rPr>
          <w:delText xml:space="preserve">Apkalpes tiltiņu balstīklām atsevišķas detaļas izgatavo no nerūsējoša tērauda AISI 304, atbilstoši DIN 1.4301 specifikācijai un rasējumiem. </w:delText>
        </w:r>
      </w:del>
    </w:p>
    <w:p w14:paraId="258874D0" w14:textId="77777777" w:rsidR="005B6B7F" w:rsidRPr="003C4401" w:rsidRDefault="005B6B7F" w:rsidP="005B6B7F">
      <w:pPr>
        <w:pStyle w:val="Default"/>
        <w:spacing w:line="276" w:lineRule="auto"/>
        <w:jc w:val="both"/>
        <w:rPr>
          <w:rFonts w:asciiTheme="minorHAnsi" w:hAnsiTheme="minorHAnsi" w:cstheme="minorHAnsi"/>
          <w:color w:val="auto"/>
          <w:sz w:val="22"/>
          <w:szCs w:val="22"/>
        </w:rPr>
      </w:pPr>
      <w:r w:rsidRPr="003C4401">
        <w:rPr>
          <w:rFonts w:asciiTheme="minorHAnsi" w:hAnsiTheme="minorHAnsi" w:cstheme="minorHAnsi"/>
          <w:color w:val="auto"/>
          <w:sz w:val="22"/>
          <w:szCs w:val="22"/>
        </w:rPr>
        <w:t xml:space="preserve">Pasūtot vai izgatavojot tērauda konstrukcijas, jāvadās pēc sekojošu normatīvu prasībām: </w:t>
      </w:r>
    </w:p>
    <w:p w14:paraId="7EF612C5" w14:textId="77777777" w:rsidR="005B6B7F" w:rsidRPr="003C4401" w:rsidRDefault="005B6B7F" w:rsidP="006A307A">
      <w:pPr>
        <w:pStyle w:val="Default"/>
        <w:numPr>
          <w:ilvl w:val="0"/>
          <w:numId w:val="3"/>
        </w:numPr>
        <w:spacing w:after="150" w:line="276" w:lineRule="auto"/>
        <w:jc w:val="both"/>
        <w:rPr>
          <w:rFonts w:asciiTheme="minorHAnsi" w:hAnsiTheme="minorHAnsi" w:cstheme="minorHAnsi"/>
          <w:color w:val="auto"/>
          <w:sz w:val="22"/>
          <w:szCs w:val="22"/>
        </w:rPr>
      </w:pPr>
      <w:r w:rsidRPr="003C4401">
        <w:rPr>
          <w:rFonts w:asciiTheme="minorHAnsi" w:hAnsiTheme="minorHAnsi" w:cstheme="minorHAnsi"/>
          <w:color w:val="auto"/>
          <w:sz w:val="22"/>
          <w:szCs w:val="22"/>
        </w:rPr>
        <w:t>LVS EN 1090-2, Tērauda konstrukciju un alumīnija konstrukciju izpildījums. 2. daļa: Tehniskās prasības tērauda konstrukcijām;</w:t>
      </w:r>
    </w:p>
    <w:p w14:paraId="413B0D25" w14:textId="77777777" w:rsidR="005B6B7F" w:rsidRPr="003C4401" w:rsidRDefault="005B6B7F" w:rsidP="006A307A">
      <w:pPr>
        <w:pStyle w:val="Default"/>
        <w:numPr>
          <w:ilvl w:val="0"/>
          <w:numId w:val="3"/>
        </w:numPr>
        <w:spacing w:after="150" w:line="276" w:lineRule="auto"/>
        <w:jc w:val="both"/>
        <w:rPr>
          <w:rFonts w:asciiTheme="minorHAnsi" w:hAnsiTheme="minorHAnsi" w:cstheme="minorHAnsi"/>
          <w:color w:val="auto"/>
        </w:rPr>
      </w:pPr>
      <w:r w:rsidRPr="003C4401">
        <w:rPr>
          <w:rFonts w:asciiTheme="minorHAnsi" w:hAnsiTheme="minorHAnsi" w:cstheme="minorHAnsi"/>
          <w:color w:val="auto"/>
          <w:sz w:val="22"/>
          <w:szCs w:val="22"/>
        </w:rPr>
        <w:t>LVS EN 10029, Karsti velmētas tērauda loksnes 3mm biezumā un biezākas - Izmēru pielaides, forma un masa</w:t>
      </w:r>
      <w:r w:rsidR="006A307A" w:rsidRPr="003C4401">
        <w:rPr>
          <w:rFonts w:asciiTheme="minorHAnsi" w:hAnsiTheme="minorHAnsi" w:cstheme="minorHAnsi"/>
          <w:color w:val="auto"/>
          <w:sz w:val="22"/>
          <w:szCs w:val="22"/>
        </w:rPr>
        <w:t>;</w:t>
      </w:r>
    </w:p>
    <w:p w14:paraId="11742EC5" w14:textId="77777777" w:rsidR="006A307A" w:rsidRPr="003C4401" w:rsidRDefault="006A307A" w:rsidP="006A307A">
      <w:pPr>
        <w:pStyle w:val="Default"/>
        <w:numPr>
          <w:ilvl w:val="0"/>
          <w:numId w:val="3"/>
        </w:numPr>
        <w:spacing w:after="150" w:line="276" w:lineRule="auto"/>
        <w:jc w:val="both"/>
        <w:rPr>
          <w:rFonts w:asciiTheme="minorHAnsi" w:hAnsiTheme="minorHAnsi" w:cstheme="minorHAnsi"/>
          <w:color w:val="auto"/>
          <w:sz w:val="22"/>
          <w:szCs w:val="22"/>
        </w:rPr>
      </w:pPr>
      <w:r w:rsidRPr="003C4401">
        <w:rPr>
          <w:rFonts w:asciiTheme="minorHAnsi" w:hAnsiTheme="minorHAnsi" w:cstheme="minorHAnsi"/>
          <w:color w:val="auto"/>
          <w:sz w:val="22"/>
          <w:szCs w:val="22"/>
        </w:rPr>
        <w:t>LVS EN 10210, Karsti apstrādāti dobi konstrukciju profili no neleģētiem un sīkgraudainiem tēraudiem.</w:t>
      </w:r>
    </w:p>
    <w:p w14:paraId="3132E561" w14:textId="77777777" w:rsidR="006A307A" w:rsidRPr="003C4401" w:rsidRDefault="006A307A" w:rsidP="006A307A">
      <w:pPr>
        <w:pStyle w:val="Default"/>
        <w:numPr>
          <w:ilvl w:val="0"/>
          <w:numId w:val="3"/>
        </w:numPr>
        <w:spacing w:after="150" w:line="276" w:lineRule="auto"/>
        <w:jc w:val="both"/>
        <w:rPr>
          <w:rFonts w:asciiTheme="minorHAnsi" w:hAnsiTheme="minorHAnsi" w:cstheme="minorHAnsi"/>
          <w:color w:val="auto"/>
          <w:sz w:val="22"/>
          <w:szCs w:val="22"/>
        </w:rPr>
      </w:pPr>
      <w:r w:rsidRPr="003C4401">
        <w:rPr>
          <w:rFonts w:asciiTheme="minorHAnsi" w:hAnsiTheme="minorHAnsi" w:cstheme="minorHAnsi"/>
          <w:color w:val="auto"/>
          <w:sz w:val="22"/>
          <w:szCs w:val="22"/>
        </w:rPr>
        <w:t>LVS EN 10219, Auksti presēti metināti dobi konstrukciju profili no neleģētiem un sīkgraudainiem tēraudiem.</w:t>
      </w:r>
    </w:p>
    <w:p w14:paraId="60EA5D14" w14:textId="77777777" w:rsidR="006A307A" w:rsidRDefault="006A307A" w:rsidP="006A307A">
      <w:pPr>
        <w:pStyle w:val="Default"/>
        <w:numPr>
          <w:ilvl w:val="0"/>
          <w:numId w:val="3"/>
        </w:numPr>
        <w:spacing w:after="150" w:line="276" w:lineRule="auto"/>
        <w:jc w:val="both"/>
        <w:rPr>
          <w:ins w:id="166" w:author="User" w:date="2022-12-09T16:46:00Z"/>
          <w:rFonts w:asciiTheme="minorHAnsi" w:hAnsiTheme="minorHAnsi" w:cstheme="minorHAnsi"/>
          <w:color w:val="auto"/>
          <w:sz w:val="22"/>
          <w:szCs w:val="22"/>
        </w:rPr>
      </w:pPr>
      <w:r w:rsidRPr="003C4401">
        <w:rPr>
          <w:rFonts w:asciiTheme="minorHAnsi" w:hAnsiTheme="minorHAnsi" w:cstheme="minorHAnsi"/>
          <w:color w:val="auto"/>
          <w:sz w:val="22"/>
          <w:szCs w:val="22"/>
        </w:rPr>
        <w:t xml:space="preserve">LVS EN 10060, Karsti velmēti tērauda </w:t>
      </w:r>
      <w:proofErr w:type="spellStart"/>
      <w:r w:rsidRPr="003C4401">
        <w:rPr>
          <w:rFonts w:asciiTheme="minorHAnsi" w:hAnsiTheme="minorHAnsi" w:cstheme="minorHAnsi"/>
          <w:color w:val="auto"/>
          <w:sz w:val="22"/>
          <w:szCs w:val="22"/>
        </w:rPr>
        <w:t>apaļstieņi</w:t>
      </w:r>
      <w:proofErr w:type="spellEnd"/>
      <w:r w:rsidRPr="003C4401">
        <w:rPr>
          <w:rFonts w:asciiTheme="minorHAnsi" w:hAnsiTheme="minorHAnsi" w:cstheme="minorHAnsi"/>
          <w:color w:val="auto"/>
          <w:sz w:val="22"/>
          <w:szCs w:val="22"/>
        </w:rPr>
        <w:t xml:space="preserve"> ar vispārīgu pielietojumu - Izmēri, forma un to pielaides.</w:t>
      </w:r>
    </w:p>
    <w:p w14:paraId="38D136D7" w14:textId="302A5D20" w:rsidR="002050FE" w:rsidRDefault="002050FE">
      <w:pPr>
        <w:widowControl w:val="0"/>
        <w:suppressAutoHyphens/>
        <w:spacing w:after="0" w:line="240" w:lineRule="auto"/>
        <w:jc w:val="both"/>
        <w:rPr>
          <w:ins w:id="167" w:author="User" w:date="2022-12-09T16:48:00Z"/>
          <w:rFonts w:eastAsiaTheme="majorEastAsia" w:cstheme="minorHAnsi"/>
          <w:color w:val="2E74B5" w:themeColor="accent1" w:themeShade="BF"/>
          <w:sz w:val="24"/>
          <w:szCs w:val="24"/>
        </w:rPr>
        <w:pPrChange w:id="168" w:author="User" w:date="2022-12-09T16:46:00Z">
          <w:pPr>
            <w:pStyle w:val="ListParagraph"/>
            <w:widowControl w:val="0"/>
            <w:numPr>
              <w:numId w:val="3"/>
            </w:numPr>
            <w:suppressAutoHyphens/>
            <w:spacing w:after="0" w:line="240" w:lineRule="auto"/>
            <w:ind w:hanging="360"/>
            <w:jc w:val="both"/>
          </w:pPr>
        </w:pPrChange>
      </w:pPr>
      <w:ins w:id="169" w:author="User" w:date="2022-12-09T16:46:00Z">
        <w:r w:rsidRPr="002050FE">
          <w:rPr>
            <w:rFonts w:eastAsiaTheme="majorEastAsia" w:cstheme="minorHAnsi"/>
            <w:color w:val="2E74B5" w:themeColor="accent1" w:themeShade="BF"/>
            <w:sz w:val="24"/>
            <w:szCs w:val="24"/>
          </w:rPr>
          <w:t>2.</w:t>
        </w:r>
      </w:ins>
      <w:ins w:id="170" w:author="User" w:date="2022-12-09T16:49:00Z">
        <w:r>
          <w:rPr>
            <w:rFonts w:eastAsiaTheme="majorEastAsia" w:cstheme="minorHAnsi"/>
            <w:color w:val="2E74B5" w:themeColor="accent1" w:themeShade="BF"/>
            <w:sz w:val="24"/>
            <w:szCs w:val="24"/>
          </w:rPr>
          <w:t>4</w:t>
        </w:r>
      </w:ins>
      <w:ins w:id="171" w:author="User" w:date="2022-12-09T16:46:00Z">
        <w:r w:rsidRPr="002050FE">
          <w:rPr>
            <w:rFonts w:eastAsiaTheme="majorEastAsia" w:cstheme="minorHAnsi"/>
            <w:color w:val="2E74B5" w:themeColor="accent1" w:themeShade="BF"/>
            <w:sz w:val="24"/>
            <w:szCs w:val="24"/>
          </w:rPr>
          <w:t xml:space="preserve"> </w:t>
        </w:r>
        <w:r>
          <w:rPr>
            <w:rFonts w:eastAsiaTheme="majorEastAsia" w:cstheme="minorHAnsi"/>
            <w:color w:val="2E74B5" w:themeColor="accent1" w:themeShade="BF"/>
            <w:sz w:val="24"/>
            <w:szCs w:val="24"/>
          </w:rPr>
          <w:t xml:space="preserve">Šķembas </w:t>
        </w:r>
      </w:ins>
    </w:p>
    <w:p w14:paraId="4EED6C01" w14:textId="77777777" w:rsidR="002050FE" w:rsidRDefault="002050FE">
      <w:pPr>
        <w:widowControl w:val="0"/>
        <w:suppressAutoHyphens/>
        <w:spacing w:after="0" w:line="240" w:lineRule="auto"/>
        <w:jc w:val="both"/>
        <w:rPr>
          <w:ins w:id="172" w:author="User" w:date="2022-12-09T16:46:00Z"/>
          <w:rFonts w:eastAsiaTheme="majorEastAsia" w:cstheme="minorHAnsi"/>
          <w:color w:val="2E74B5" w:themeColor="accent1" w:themeShade="BF"/>
          <w:sz w:val="24"/>
          <w:szCs w:val="24"/>
        </w:rPr>
        <w:pPrChange w:id="173" w:author="User" w:date="2022-12-09T16:46:00Z">
          <w:pPr>
            <w:pStyle w:val="ListParagraph"/>
            <w:widowControl w:val="0"/>
            <w:numPr>
              <w:numId w:val="3"/>
            </w:numPr>
            <w:suppressAutoHyphens/>
            <w:spacing w:after="0" w:line="240" w:lineRule="auto"/>
            <w:ind w:hanging="360"/>
            <w:jc w:val="both"/>
          </w:pPr>
        </w:pPrChange>
      </w:pPr>
    </w:p>
    <w:p w14:paraId="21EA1D39" w14:textId="36291B43" w:rsidR="002050FE" w:rsidRPr="002050FE" w:rsidRDefault="002050FE">
      <w:pPr>
        <w:widowControl w:val="0"/>
        <w:suppressAutoHyphens/>
        <w:spacing w:after="0" w:line="240" w:lineRule="auto"/>
        <w:jc w:val="both"/>
        <w:rPr>
          <w:ins w:id="174" w:author="User" w:date="2022-12-09T16:46:00Z"/>
          <w:rFonts w:cstheme="minorHAnsi"/>
          <w:rPrChange w:id="175" w:author="User" w:date="2022-12-09T16:47:00Z">
            <w:rPr>
              <w:ins w:id="176" w:author="User" w:date="2022-12-09T16:46:00Z"/>
              <w:rFonts w:eastAsiaTheme="majorEastAsia" w:cstheme="minorHAnsi"/>
              <w:color w:val="2E74B5" w:themeColor="accent1" w:themeShade="BF"/>
              <w:sz w:val="24"/>
              <w:szCs w:val="24"/>
            </w:rPr>
          </w:rPrChange>
        </w:rPr>
        <w:pPrChange w:id="177" w:author="User" w:date="2022-12-09T16:46:00Z">
          <w:pPr>
            <w:pStyle w:val="ListParagraph"/>
            <w:widowControl w:val="0"/>
            <w:numPr>
              <w:numId w:val="3"/>
            </w:numPr>
            <w:suppressAutoHyphens/>
            <w:spacing w:after="0" w:line="240" w:lineRule="auto"/>
            <w:ind w:hanging="360"/>
            <w:jc w:val="both"/>
          </w:pPr>
        </w:pPrChange>
      </w:pPr>
      <w:ins w:id="178" w:author="User" w:date="2022-12-09T16:47:00Z">
        <w:r w:rsidRPr="002050FE">
          <w:rPr>
            <w:rFonts w:cstheme="minorHAnsi"/>
            <w:rPrChange w:id="179" w:author="User" w:date="2022-12-09T16:47:00Z">
              <w:rPr>
                <w:rFonts w:eastAsiaTheme="majorEastAsia" w:cstheme="minorHAnsi"/>
                <w:color w:val="2E74B5" w:themeColor="accent1" w:themeShade="BF"/>
                <w:sz w:val="24"/>
                <w:szCs w:val="24"/>
              </w:rPr>
            </w:rPrChange>
          </w:rPr>
          <w:t xml:space="preserve">Lietot </w:t>
        </w:r>
        <w:r>
          <w:rPr>
            <w:rFonts w:cstheme="minorHAnsi"/>
          </w:rPr>
          <w:t>dolomīta šķembas , frakcija 0-63.</w:t>
        </w:r>
      </w:ins>
      <w:ins w:id="180" w:author="User" w:date="2022-12-09T16:49:00Z">
        <w:r>
          <w:rPr>
            <w:rFonts w:cstheme="minorHAnsi"/>
          </w:rPr>
          <w:t xml:space="preserve"> Blīvēt līdz 98% pēc </w:t>
        </w:r>
        <w:proofErr w:type="spellStart"/>
        <w:r>
          <w:rPr>
            <w:rFonts w:cstheme="minorHAnsi"/>
          </w:rPr>
          <w:t>Proktora</w:t>
        </w:r>
        <w:proofErr w:type="spellEnd"/>
        <w:r>
          <w:rPr>
            <w:rFonts w:cstheme="minorHAnsi"/>
          </w:rPr>
          <w:t>, veicot kontrolmērījumus.</w:t>
        </w:r>
      </w:ins>
    </w:p>
    <w:p w14:paraId="2B380727" w14:textId="77777777" w:rsidR="002050FE" w:rsidRPr="002050FE" w:rsidRDefault="002050FE">
      <w:pPr>
        <w:pStyle w:val="ListParagraph"/>
        <w:widowControl w:val="0"/>
        <w:suppressAutoHyphens/>
        <w:spacing w:after="0" w:line="240" w:lineRule="auto"/>
        <w:jc w:val="both"/>
        <w:rPr>
          <w:ins w:id="181" w:author="User" w:date="2022-12-09T16:46:00Z"/>
          <w:rFonts w:eastAsiaTheme="majorEastAsia" w:cstheme="minorHAnsi"/>
          <w:color w:val="2E74B5" w:themeColor="accent1" w:themeShade="BF"/>
          <w:sz w:val="24"/>
          <w:szCs w:val="24"/>
        </w:rPr>
        <w:pPrChange w:id="182" w:author="User" w:date="2022-12-09T16:46:00Z">
          <w:pPr>
            <w:pStyle w:val="ListParagraph"/>
            <w:widowControl w:val="0"/>
            <w:numPr>
              <w:numId w:val="3"/>
            </w:numPr>
            <w:suppressAutoHyphens/>
            <w:spacing w:after="0" w:line="240" w:lineRule="auto"/>
            <w:ind w:hanging="360"/>
            <w:jc w:val="both"/>
          </w:pPr>
        </w:pPrChange>
      </w:pPr>
    </w:p>
    <w:p w14:paraId="6B9427AE" w14:textId="5E63E190" w:rsidR="002050FE" w:rsidRPr="003C4401" w:rsidDel="002050FE" w:rsidRDefault="002050FE">
      <w:pPr>
        <w:pStyle w:val="Default"/>
        <w:spacing w:after="150" w:line="276" w:lineRule="auto"/>
        <w:ind w:left="720"/>
        <w:jc w:val="both"/>
        <w:rPr>
          <w:del w:id="183" w:author="User" w:date="2022-12-09T16:46:00Z"/>
          <w:rFonts w:asciiTheme="minorHAnsi" w:hAnsiTheme="minorHAnsi" w:cstheme="minorHAnsi"/>
          <w:color w:val="auto"/>
          <w:sz w:val="22"/>
          <w:szCs w:val="22"/>
        </w:rPr>
        <w:pPrChange w:id="184" w:author="User" w:date="2022-12-09T16:46:00Z">
          <w:pPr>
            <w:pStyle w:val="Default"/>
            <w:numPr>
              <w:numId w:val="3"/>
            </w:numPr>
            <w:spacing w:after="150" w:line="276" w:lineRule="auto"/>
            <w:ind w:left="720" w:hanging="360"/>
            <w:jc w:val="both"/>
          </w:pPr>
        </w:pPrChange>
      </w:pPr>
    </w:p>
    <w:p w14:paraId="1A019F69" w14:textId="17F0DBCE" w:rsidR="005B6B7F" w:rsidRPr="003C4401" w:rsidDel="0064199B" w:rsidRDefault="006A307A" w:rsidP="006A307A">
      <w:pPr>
        <w:autoSpaceDE w:val="0"/>
        <w:autoSpaceDN w:val="0"/>
        <w:adjustRightInd w:val="0"/>
        <w:spacing w:after="0" w:line="276" w:lineRule="auto"/>
        <w:jc w:val="both"/>
        <w:rPr>
          <w:del w:id="185" w:author="User" w:date="2022-12-09T11:26:00Z"/>
          <w:rFonts w:cstheme="minorHAnsi"/>
        </w:rPr>
      </w:pPr>
      <w:del w:id="186" w:author="User" w:date="2022-12-09T11:26:00Z">
        <w:r w:rsidRPr="003C4401" w:rsidDel="0064199B">
          <w:rPr>
            <w:rFonts w:cstheme="minorHAnsi"/>
          </w:rPr>
          <w:delText>Tērauda elementu savienojumiem jāatbilst sekojošo standartu prasībām:</w:delText>
        </w:r>
      </w:del>
    </w:p>
    <w:p w14:paraId="4B4D3C23" w14:textId="0E2D1F24" w:rsidR="006A307A" w:rsidRPr="003C4401" w:rsidDel="0064199B" w:rsidRDefault="006A307A" w:rsidP="006A307A">
      <w:pPr>
        <w:pStyle w:val="Default"/>
        <w:numPr>
          <w:ilvl w:val="0"/>
          <w:numId w:val="3"/>
        </w:numPr>
        <w:spacing w:after="150" w:line="276" w:lineRule="auto"/>
        <w:jc w:val="both"/>
        <w:rPr>
          <w:del w:id="187" w:author="User" w:date="2022-12-09T11:26:00Z"/>
          <w:rFonts w:asciiTheme="minorHAnsi" w:hAnsiTheme="minorHAnsi" w:cstheme="minorHAnsi"/>
          <w:color w:val="auto"/>
          <w:sz w:val="22"/>
          <w:szCs w:val="22"/>
        </w:rPr>
      </w:pPr>
      <w:del w:id="188" w:author="User" w:date="2022-12-09T11:26:00Z">
        <w:r w:rsidRPr="003C4401" w:rsidDel="0064199B">
          <w:rPr>
            <w:rFonts w:asciiTheme="minorHAnsi" w:hAnsiTheme="minorHAnsi" w:cstheme="minorHAnsi"/>
            <w:color w:val="auto"/>
            <w:sz w:val="22"/>
            <w:szCs w:val="22"/>
          </w:rPr>
          <w:delText>LVS EN ISO 898-1, Oglekļa tērauda un tērauda sakausējuma stiprinātāju mehāniskas īpašības -   1.daļa: Bultskrūves, skrūves un tapskrūves;</w:delText>
        </w:r>
      </w:del>
    </w:p>
    <w:p w14:paraId="6D08DF02" w14:textId="3591C5DC" w:rsidR="006A307A" w:rsidRPr="003C4401" w:rsidDel="0064199B" w:rsidRDefault="006A307A" w:rsidP="006A307A">
      <w:pPr>
        <w:pStyle w:val="Default"/>
        <w:numPr>
          <w:ilvl w:val="0"/>
          <w:numId w:val="3"/>
        </w:numPr>
        <w:spacing w:after="150" w:line="276" w:lineRule="auto"/>
        <w:jc w:val="both"/>
        <w:rPr>
          <w:del w:id="189" w:author="User" w:date="2022-12-09T11:26:00Z"/>
          <w:rFonts w:asciiTheme="minorHAnsi" w:hAnsiTheme="minorHAnsi" w:cstheme="minorHAnsi"/>
          <w:color w:val="auto"/>
          <w:sz w:val="22"/>
          <w:szCs w:val="22"/>
        </w:rPr>
      </w:pPr>
      <w:del w:id="190" w:author="User" w:date="2022-12-09T11:26:00Z">
        <w:r w:rsidRPr="003C4401" w:rsidDel="0064199B">
          <w:rPr>
            <w:rFonts w:asciiTheme="minorHAnsi" w:hAnsiTheme="minorHAnsi" w:cstheme="minorHAnsi"/>
            <w:color w:val="auto"/>
            <w:sz w:val="22"/>
            <w:szCs w:val="22"/>
          </w:rPr>
          <w:delText>LVS EN 20898-2, Stiprinātāju mehāniskās īpašības - 2.daļa: Uzgriežņi ar specifisko pārbaudes slodzi un liela soļa vītni.</w:delText>
        </w:r>
      </w:del>
    </w:p>
    <w:p w14:paraId="086036D5" w14:textId="34604C49" w:rsidR="006A307A" w:rsidRPr="003C4401" w:rsidDel="0064199B" w:rsidRDefault="006A307A" w:rsidP="006A307A">
      <w:pPr>
        <w:autoSpaceDE w:val="0"/>
        <w:autoSpaceDN w:val="0"/>
        <w:adjustRightInd w:val="0"/>
        <w:spacing w:after="0" w:line="276" w:lineRule="auto"/>
        <w:jc w:val="both"/>
        <w:rPr>
          <w:del w:id="191" w:author="User" w:date="2022-12-09T11:26:00Z"/>
          <w:rFonts w:cstheme="minorHAnsi"/>
        </w:rPr>
      </w:pPr>
      <w:del w:id="192" w:author="User" w:date="2022-12-09T11:26:00Z">
        <w:r w:rsidRPr="003C4401" w:rsidDel="0064199B">
          <w:rPr>
            <w:rFonts w:cstheme="minorHAnsi"/>
          </w:rPr>
          <w:delText>Visām bultskrūvēm mehānisko īpašību klase 8.8., ja rasējumos vai specifikācijās nav norādīts citādi.</w:delText>
        </w:r>
      </w:del>
    </w:p>
    <w:p w14:paraId="0D3C51EF" w14:textId="568284A7" w:rsidR="009E31B8" w:rsidDel="0064199B" w:rsidRDefault="009E31B8" w:rsidP="005B6B7F">
      <w:pPr>
        <w:autoSpaceDE w:val="0"/>
        <w:autoSpaceDN w:val="0"/>
        <w:adjustRightInd w:val="0"/>
        <w:spacing w:after="0" w:line="276" w:lineRule="auto"/>
        <w:jc w:val="both"/>
        <w:rPr>
          <w:del w:id="193" w:author="User" w:date="2022-12-09T11:26:00Z"/>
          <w:rFonts w:cstheme="minorHAnsi"/>
        </w:rPr>
      </w:pPr>
      <w:del w:id="194" w:author="User" w:date="2022-12-09T11:26:00Z">
        <w:r w:rsidRPr="003C4401" w:rsidDel="0064199B">
          <w:rPr>
            <w:rFonts w:cstheme="minorHAnsi"/>
          </w:rPr>
          <w:delText>Materiāli nesošajām konstrukcijām jāpiegādā ar pārbaudes sertifikātu 3.1B vai 3.1C atbilstoši standarta LVS EN 10204 «Metālu izstrādājumi – Inspicēšanas dokumentu tipi» prasībām, pārējie materiāli – ar pārbaudes sertifikātu, kas atbilst LVS EN 10204 2.2. punkta prasībām.</w:delText>
        </w:r>
      </w:del>
    </w:p>
    <w:p w14:paraId="2E40EF34" w14:textId="54DDFD27" w:rsidR="00803DE0" w:rsidRPr="00803DE0" w:rsidDel="0064199B" w:rsidRDefault="00803DE0" w:rsidP="00803DE0">
      <w:pPr>
        <w:autoSpaceDE w:val="0"/>
        <w:autoSpaceDN w:val="0"/>
        <w:adjustRightInd w:val="0"/>
        <w:spacing w:after="0" w:line="276" w:lineRule="auto"/>
        <w:jc w:val="both"/>
        <w:rPr>
          <w:del w:id="195" w:author="User" w:date="2022-12-09T11:26:00Z"/>
          <w:rFonts w:cstheme="minorHAnsi"/>
        </w:rPr>
      </w:pPr>
      <w:del w:id="196" w:author="User" w:date="2022-12-09T11:26:00Z">
        <w:r w:rsidRPr="00803DE0" w:rsidDel="0064199B">
          <w:rPr>
            <w:rFonts w:cstheme="minorHAnsi"/>
          </w:rPr>
          <w:delText>Atsevišķo tērauda konstrukciju veidu ražošanas klases atbilstoši LVS EN 1090-1 un LVS EN 1090-2 ir norādītas</w:delText>
        </w:r>
        <w:r w:rsidDel="0064199B">
          <w:rPr>
            <w:rFonts w:cstheme="minorHAnsi"/>
          </w:rPr>
          <w:delText xml:space="preserve"> </w:delText>
        </w:r>
        <w:r w:rsidRPr="00803DE0" w:rsidDel="0064199B">
          <w:rPr>
            <w:rFonts w:cstheme="minorHAnsi"/>
          </w:rPr>
          <w:delText>Vispār</w:delText>
        </w:r>
        <w:r w:rsidDel="0064199B">
          <w:rPr>
            <w:rFonts w:cstheme="minorHAnsi"/>
          </w:rPr>
          <w:delText>īgo</w:delText>
        </w:r>
        <w:r w:rsidRPr="00803DE0" w:rsidDel="0064199B">
          <w:rPr>
            <w:rFonts w:cstheme="minorHAnsi"/>
          </w:rPr>
          <w:delText xml:space="preserve"> rādītāju rasējum</w:delText>
        </w:r>
        <w:r w:rsidDel="0064199B">
          <w:rPr>
            <w:rFonts w:cstheme="minorHAnsi"/>
          </w:rPr>
          <w:delText>os</w:delText>
        </w:r>
        <w:r w:rsidRPr="00803DE0" w:rsidDel="0064199B">
          <w:rPr>
            <w:rFonts w:cstheme="minorHAnsi"/>
          </w:rPr>
          <w:delText xml:space="preserve">. </w:delText>
        </w:r>
      </w:del>
    </w:p>
    <w:p w14:paraId="6A85906F" w14:textId="63459396" w:rsidR="007F0A3E" w:rsidRPr="001B3D13" w:rsidDel="0064199B" w:rsidRDefault="007F0A3E" w:rsidP="005B6B7F">
      <w:pPr>
        <w:autoSpaceDE w:val="0"/>
        <w:autoSpaceDN w:val="0"/>
        <w:adjustRightInd w:val="0"/>
        <w:spacing w:after="0" w:line="276" w:lineRule="auto"/>
        <w:jc w:val="both"/>
        <w:rPr>
          <w:del w:id="197" w:author="User" w:date="2022-12-09T11:26:00Z"/>
          <w:rFonts w:cstheme="minorHAnsi"/>
          <w:color w:val="FF0000"/>
        </w:rPr>
      </w:pPr>
    </w:p>
    <w:p w14:paraId="76CDC778" w14:textId="77777777" w:rsidR="0039370D" w:rsidRPr="005974E7" w:rsidRDefault="0039370D" w:rsidP="005974E7">
      <w:pPr>
        <w:widowControl w:val="0"/>
        <w:suppressAutoHyphens/>
        <w:spacing w:after="0" w:line="240" w:lineRule="auto"/>
        <w:jc w:val="both"/>
        <w:rPr>
          <w:rFonts w:eastAsiaTheme="majorEastAsia" w:cstheme="minorHAnsi"/>
          <w:color w:val="2E74B5" w:themeColor="accent1" w:themeShade="BF"/>
          <w:sz w:val="26"/>
          <w:szCs w:val="26"/>
        </w:rPr>
      </w:pPr>
      <w:r w:rsidRPr="005974E7">
        <w:rPr>
          <w:rFonts w:eastAsiaTheme="majorEastAsia" w:cstheme="minorHAnsi"/>
          <w:color w:val="2E74B5" w:themeColor="accent1" w:themeShade="BF"/>
          <w:sz w:val="26"/>
          <w:szCs w:val="26"/>
        </w:rPr>
        <w:t>3. Norādes būvdarbu veikšanai</w:t>
      </w:r>
    </w:p>
    <w:p w14:paraId="4F6A3D34" w14:textId="77777777" w:rsidR="00671524" w:rsidRPr="001B3D13" w:rsidRDefault="00671524" w:rsidP="00D75EC0">
      <w:pPr>
        <w:pStyle w:val="Default"/>
        <w:spacing w:line="276" w:lineRule="auto"/>
        <w:rPr>
          <w:rFonts w:asciiTheme="minorHAnsi" w:hAnsiTheme="minorHAnsi" w:cstheme="minorHAnsi"/>
          <w:b/>
          <w:bCs/>
        </w:rPr>
      </w:pPr>
    </w:p>
    <w:p w14:paraId="39BAE269" w14:textId="3D76CB92" w:rsidR="00D75EC0" w:rsidRDefault="00D75EC0" w:rsidP="005974E7">
      <w:pPr>
        <w:widowControl w:val="0"/>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3.1 Darba drošība</w:t>
      </w:r>
    </w:p>
    <w:p w14:paraId="116C8618" w14:textId="77777777" w:rsidR="005974E7" w:rsidRPr="005974E7" w:rsidRDefault="005974E7" w:rsidP="005974E7">
      <w:pPr>
        <w:widowControl w:val="0"/>
        <w:suppressAutoHyphens/>
        <w:spacing w:after="0" w:line="240" w:lineRule="auto"/>
        <w:jc w:val="both"/>
        <w:rPr>
          <w:rFonts w:eastAsiaTheme="majorEastAsia" w:cstheme="minorHAnsi"/>
          <w:color w:val="2E74B5" w:themeColor="accent1" w:themeShade="BF"/>
          <w:sz w:val="24"/>
          <w:szCs w:val="24"/>
        </w:rPr>
      </w:pPr>
    </w:p>
    <w:p w14:paraId="518CACE9" w14:textId="2D841DA5" w:rsidR="00D75EC0" w:rsidRPr="001B3D13" w:rsidRDefault="00D75EC0" w:rsidP="00D75EC0">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Būv</w:t>
      </w:r>
      <w:r w:rsidR="00083A9B">
        <w:rPr>
          <w:rFonts w:asciiTheme="minorHAnsi" w:hAnsiTheme="minorHAnsi" w:cstheme="minorHAnsi"/>
          <w:sz w:val="22"/>
          <w:szCs w:val="22"/>
        </w:rPr>
        <w:t>darbu veicējs</w:t>
      </w:r>
      <w:r w:rsidRPr="001B3D13">
        <w:rPr>
          <w:rFonts w:asciiTheme="minorHAnsi" w:hAnsiTheme="minorHAnsi" w:cstheme="minorHAnsi"/>
          <w:sz w:val="22"/>
          <w:szCs w:val="22"/>
        </w:rPr>
        <w:t xml:space="preserve"> rakstiski norīko darba aizsardzības speciālistu, kurš izstrādā komplekso darba aizsardzības pasākumu plānu būvobjektam. Būvuzņēmējam jānodrošina savu darbinieku aizsardzība no veselībai kaitējošiem faktoriem, ka arī jāveic pasākumi (nožogojums, </w:t>
      </w:r>
      <w:proofErr w:type="spellStart"/>
      <w:r w:rsidRPr="001B3D13">
        <w:rPr>
          <w:rFonts w:asciiTheme="minorHAnsi" w:hAnsiTheme="minorHAnsi" w:cstheme="minorHAnsi"/>
          <w:sz w:val="22"/>
          <w:szCs w:val="22"/>
        </w:rPr>
        <w:t>aizsargsiets</w:t>
      </w:r>
      <w:proofErr w:type="spellEnd"/>
      <w:r w:rsidRPr="001B3D13">
        <w:rPr>
          <w:rFonts w:asciiTheme="minorHAnsi" w:hAnsiTheme="minorHAnsi" w:cstheme="minorHAnsi"/>
          <w:sz w:val="22"/>
          <w:szCs w:val="22"/>
        </w:rPr>
        <w:t>, brīdinājuma zīmes, plakāti, signalizācija un citi), lai nodrošinātu citu personu neaizskaramību.</w:t>
      </w:r>
    </w:p>
    <w:p w14:paraId="1CD24D86" w14:textId="6B55E848" w:rsidR="00D75EC0" w:rsidRPr="001B3D13" w:rsidRDefault="00D75EC0" w:rsidP="00D75EC0">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Visiem būv</w:t>
      </w:r>
      <w:r w:rsidR="00083A9B">
        <w:rPr>
          <w:rFonts w:asciiTheme="minorHAnsi" w:hAnsiTheme="minorHAnsi" w:cstheme="minorHAnsi"/>
          <w:sz w:val="22"/>
          <w:szCs w:val="22"/>
        </w:rPr>
        <w:t>darbu veicēja</w:t>
      </w:r>
      <w:r w:rsidRPr="001B3D13">
        <w:rPr>
          <w:rFonts w:asciiTheme="minorHAnsi" w:hAnsiTheme="minorHAnsi" w:cstheme="minorHAnsi"/>
          <w:sz w:val="22"/>
          <w:szCs w:val="22"/>
        </w:rPr>
        <w:t xml:space="preserve"> darbiniekiem jābūt ar veicamiem darbiem atbilstošiem veselības rādītājiem. Darbus, kuri prasa īpašu kvalifikāciju (metināšana, </w:t>
      </w:r>
      <w:proofErr w:type="spellStart"/>
      <w:r w:rsidRPr="001B3D13">
        <w:rPr>
          <w:rFonts w:asciiTheme="minorHAnsi" w:hAnsiTheme="minorHAnsi" w:cstheme="minorHAnsi"/>
          <w:sz w:val="22"/>
          <w:szCs w:val="22"/>
        </w:rPr>
        <w:t>stropēšana</w:t>
      </w:r>
      <w:proofErr w:type="spellEnd"/>
      <w:r w:rsidRPr="001B3D13">
        <w:rPr>
          <w:rFonts w:asciiTheme="minorHAnsi" w:hAnsiTheme="minorHAnsi" w:cstheme="minorHAnsi"/>
          <w:sz w:val="22"/>
          <w:szCs w:val="22"/>
        </w:rPr>
        <w:t xml:space="preserve">, darbs ar elektroiekārtām un </w:t>
      </w:r>
      <w:proofErr w:type="spellStart"/>
      <w:r w:rsidRPr="001B3D13">
        <w:rPr>
          <w:rFonts w:asciiTheme="minorHAnsi" w:hAnsiTheme="minorHAnsi" w:cstheme="minorHAnsi"/>
          <w:sz w:val="22"/>
          <w:szCs w:val="22"/>
        </w:rPr>
        <w:t>būvmehānismiem</w:t>
      </w:r>
      <w:proofErr w:type="spellEnd"/>
      <w:r w:rsidRPr="001B3D13">
        <w:rPr>
          <w:rFonts w:asciiTheme="minorHAnsi" w:hAnsiTheme="minorHAnsi" w:cstheme="minorHAnsi"/>
          <w:sz w:val="22"/>
          <w:szCs w:val="22"/>
        </w:rPr>
        <w:t>), nevar uzdot darbiniekiem, kuriem nav derīga kvalifikāciju  apliecinošā dokumenta.</w:t>
      </w:r>
    </w:p>
    <w:p w14:paraId="2D396152" w14:textId="5AEE8FAC" w:rsidR="000C51C3" w:rsidRDefault="000C51C3" w:rsidP="008C46BC">
      <w:pPr>
        <w:pStyle w:val="Default"/>
        <w:spacing w:line="276" w:lineRule="auto"/>
        <w:rPr>
          <w:ins w:id="198" w:author="User" w:date="2023-02-06T14:56:00Z"/>
          <w:rFonts w:asciiTheme="minorHAnsi" w:hAnsiTheme="minorHAnsi" w:cstheme="minorHAnsi"/>
          <w:b/>
          <w:bCs/>
        </w:rPr>
      </w:pPr>
    </w:p>
    <w:p w14:paraId="0D0A9713" w14:textId="609BEBA9" w:rsidR="006E49BD" w:rsidRDefault="006E49BD" w:rsidP="008C46BC">
      <w:pPr>
        <w:pStyle w:val="Default"/>
        <w:spacing w:line="276" w:lineRule="auto"/>
        <w:rPr>
          <w:ins w:id="199" w:author="User" w:date="2023-02-06T14:56:00Z"/>
          <w:rFonts w:asciiTheme="minorHAnsi" w:hAnsiTheme="minorHAnsi" w:cstheme="minorHAnsi"/>
          <w:b/>
          <w:bCs/>
        </w:rPr>
      </w:pPr>
    </w:p>
    <w:p w14:paraId="58AC91ED" w14:textId="77777777" w:rsidR="006E49BD" w:rsidRPr="001B3D13" w:rsidRDefault="006E49BD" w:rsidP="008C46BC">
      <w:pPr>
        <w:pStyle w:val="Default"/>
        <w:spacing w:line="276" w:lineRule="auto"/>
        <w:rPr>
          <w:rFonts w:asciiTheme="minorHAnsi" w:hAnsiTheme="minorHAnsi" w:cstheme="minorHAnsi"/>
          <w:b/>
          <w:bCs/>
        </w:rPr>
      </w:pPr>
    </w:p>
    <w:p w14:paraId="2CE4B336" w14:textId="379908C0" w:rsidR="008C46BC" w:rsidRPr="005974E7" w:rsidRDefault="00D75EC0" w:rsidP="005974E7">
      <w:pPr>
        <w:widowControl w:val="0"/>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3.2</w:t>
      </w:r>
      <w:r w:rsidR="008C46BC" w:rsidRPr="005974E7">
        <w:rPr>
          <w:rFonts w:eastAsiaTheme="majorEastAsia" w:cstheme="minorHAnsi"/>
          <w:color w:val="2E74B5" w:themeColor="accent1" w:themeShade="BF"/>
          <w:sz w:val="24"/>
          <w:szCs w:val="24"/>
        </w:rPr>
        <w:t xml:space="preserve"> </w:t>
      </w:r>
      <w:r w:rsidR="008124E1" w:rsidRPr="005974E7">
        <w:rPr>
          <w:rFonts w:eastAsiaTheme="majorEastAsia" w:cstheme="minorHAnsi"/>
          <w:color w:val="2E74B5" w:themeColor="accent1" w:themeShade="BF"/>
          <w:sz w:val="24"/>
          <w:szCs w:val="24"/>
        </w:rPr>
        <w:t>Sagatavošanas darbi</w:t>
      </w:r>
    </w:p>
    <w:p w14:paraId="04F173F6" w14:textId="05CF3333" w:rsidR="00856434" w:rsidRPr="001B3D13" w:rsidDel="00D558B8" w:rsidRDefault="00856434" w:rsidP="008C46BC">
      <w:pPr>
        <w:pStyle w:val="Default"/>
        <w:spacing w:line="276" w:lineRule="auto"/>
        <w:rPr>
          <w:del w:id="200" w:author="User" w:date="2022-12-16T14:30:00Z"/>
          <w:rFonts w:asciiTheme="minorHAnsi" w:hAnsiTheme="minorHAnsi" w:cstheme="minorHAnsi"/>
          <w:b/>
          <w:bCs/>
        </w:rPr>
      </w:pPr>
    </w:p>
    <w:p w14:paraId="5CBBE14D" w14:textId="3D67A382" w:rsidR="008124E1" w:rsidRPr="005974E7" w:rsidRDefault="00D75EC0" w:rsidP="005974E7">
      <w:pPr>
        <w:widowControl w:val="0"/>
        <w:suppressAutoHyphens/>
        <w:spacing w:after="0" w:line="240" w:lineRule="auto"/>
        <w:jc w:val="both"/>
        <w:rPr>
          <w:rFonts w:eastAsiaTheme="majorEastAsia" w:cstheme="minorHAnsi"/>
          <w:color w:val="2E74B5" w:themeColor="accent1" w:themeShade="BF"/>
          <w:sz w:val="24"/>
          <w:szCs w:val="24"/>
        </w:rPr>
      </w:pPr>
      <w:r w:rsidRPr="005974E7">
        <w:rPr>
          <w:rFonts w:eastAsiaTheme="majorEastAsia" w:cstheme="minorHAnsi"/>
          <w:color w:val="2E74B5" w:themeColor="accent1" w:themeShade="BF"/>
          <w:sz w:val="24"/>
          <w:szCs w:val="24"/>
        </w:rPr>
        <w:t>3.</w:t>
      </w:r>
      <w:r w:rsidR="0033059F" w:rsidRPr="005974E7">
        <w:rPr>
          <w:rFonts w:eastAsiaTheme="majorEastAsia" w:cstheme="minorHAnsi"/>
          <w:color w:val="2E74B5" w:themeColor="accent1" w:themeShade="BF"/>
          <w:sz w:val="24"/>
          <w:szCs w:val="24"/>
        </w:rPr>
        <w:t>2.</w:t>
      </w:r>
      <w:r w:rsidR="008124E1" w:rsidRPr="005974E7">
        <w:rPr>
          <w:rFonts w:eastAsiaTheme="majorEastAsia" w:cstheme="minorHAnsi"/>
          <w:color w:val="2E74B5" w:themeColor="accent1" w:themeShade="BF"/>
          <w:sz w:val="24"/>
          <w:szCs w:val="24"/>
        </w:rPr>
        <w:t xml:space="preserve">1 Mobilizācija </w:t>
      </w:r>
      <w:r w:rsidR="00D4217C">
        <w:rPr>
          <w:rFonts w:eastAsiaTheme="majorEastAsia" w:cstheme="minorHAnsi"/>
          <w:color w:val="2E74B5" w:themeColor="accent1" w:themeShade="BF"/>
          <w:sz w:val="24"/>
          <w:szCs w:val="24"/>
        </w:rPr>
        <w:t>un demobilizācija</w:t>
      </w:r>
    </w:p>
    <w:p w14:paraId="2EBF3A24" w14:textId="4BF87968" w:rsidR="008124E1" w:rsidRDefault="008124E1" w:rsidP="00D75EC0">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Būvdarbu veicējam ir jāizstrādā mobilizācijas, būvlaukuma iekārtojuma </w:t>
      </w:r>
      <w:r w:rsidR="008C7D03" w:rsidRPr="001B3D13">
        <w:rPr>
          <w:rFonts w:asciiTheme="minorHAnsi" w:hAnsiTheme="minorHAnsi" w:cstheme="minorHAnsi"/>
          <w:sz w:val="22"/>
          <w:szCs w:val="22"/>
        </w:rPr>
        <w:t>rasējumi</w:t>
      </w:r>
      <w:r w:rsidRPr="001B3D13">
        <w:rPr>
          <w:rFonts w:asciiTheme="minorHAnsi" w:hAnsiTheme="minorHAnsi" w:cstheme="minorHAnsi"/>
          <w:sz w:val="22"/>
          <w:szCs w:val="22"/>
        </w:rPr>
        <w:t xml:space="preserve">, kā arī būvlaukuma demontāžas plāns pēc darbu pabeigšanas, kas jāsaskaņo ar </w:t>
      </w:r>
      <w:r w:rsidR="00191343" w:rsidRPr="001B3D13">
        <w:rPr>
          <w:rFonts w:asciiTheme="minorHAnsi" w:hAnsiTheme="minorHAnsi" w:cstheme="minorHAnsi"/>
          <w:sz w:val="22"/>
          <w:szCs w:val="22"/>
        </w:rPr>
        <w:t>Pasūtītāju</w:t>
      </w:r>
      <w:r w:rsidR="00D4217C">
        <w:rPr>
          <w:rFonts w:asciiTheme="minorHAnsi" w:hAnsiTheme="minorHAnsi" w:cstheme="minorHAnsi"/>
          <w:sz w:val="22"/>
          <w:szCs w:val="22"/>
        </w:rPr>
        <w:t xml:space="preserve"> un </w:t>
      </w:r>
      <w:proofErr w:type="spellStart"/>
      <w:r w:rsidR="00D4217C">
        <w:rPr>
          <w:rFonts w:asciiTheme="minorHAnsi" w:hAnsiTheme="minorHAnsi" w:cstheme="minorHAnsi"/>
          <w:sz w:val="22"/>
          <w:szCs w:val="22"/>
        </w:rPr>
        <w:t>stividoru</w:t>
      </w:r>
      <w:proofErr w:type="spellEnd"/>
      <w:r w:rsidR="00191343" w:rsidRPr="001B3D13">
        <w:rPr>
          <w:rFonts w:asciiTheme="minorHAnsi" w:hAnsiTheme="minorHAnsi" w:cstheme="minorHAnsi"/>
          <w:sz w:val="22"/>
          <w:szCs w:val="22"/>
        </w:rPr>
        <w:t>.</w:t>
      </w:r>
      <w:r w:rsidR="00E522BB">
        <w:rPr>
          <w:rFonts w:asciiTheme="minorHAnsi" w:hAnsiTheme="minorHAnsi" w:cstheme="minorHAnsi"/>
          <w:sz w:val="22"/>
          <w:szCs w:val="22"/>
        </w:rPr>
        <w:t xml:space="preserve"> Pirms </w:t>
      </w:r>
      <w:proofErr w:type="spellStart"/>
      <w:r w:rsidR="00E522BB">
        <w:rPr>
          <w:rFonts w:asciiTheme="minorHAnsi" w:hAnsiTheme="minorHAnsi" w:cstheme="minorHAnsi"/>
          <w:sz w:val="22"/>
          <w:szCs w:val="22"/>
        </w:rPr>
        <w:t>būvpilsētiņas</w:t>
      </w:r>
      <w:proofErr w:type="spellEnd"/>
      <w:r w:rsidR="00E522BB">
        <w:rPr>
          <w:rFonts w:asciiTheme="minorHAnsi" w:hAnsiTheme="minorHAnsi" w:cstheme="minorHAnsi"/>
          <w:sz w:val="22"/>
          <w:szCs w:val="22"/>
        </w:rPr>
        <w:t xml:space="preserve"> ierīkošanas un būvdarbu uzsākšanas jāveic esošās situācijas </w:t>
      </w:r>
      <w:proofErr w:type="spellStart"/>
      <w:r w:rsidR="00E522BB">
        <w:rPr>
          <w:rFonts w:asciiTheme="minorHAnsi" w:hAnsiTheme="minorHAnsi" w:cstheme="minorHAnsi"/>
          <w:sz w:val="22"/>
          <w:szCs w:val="22"/>
        </w:rPr>
        <w:t>fotofiksācija</w:t>
      </w:r>
      <w:proofErr w:type="spellEnd"/>
      <w:r w:rsidR="00E522BB">
        <w:rPr>
          <w:rFonts w:asciiTheme="minorHAnsi" w:hAnsiTheme="minorHAnsi" w:cstheme="minorHAnsi"/>
          <w:sz w:val="22"/>
          <w:szCs w:val="22"/>
        </w:rPr>
        <w:t>, parakstot aktu starp pasūtītāju, būvuzņēmēju un VKTS.</w:t>
      </w:r>
    </w:p>
    <w:p w14:paraId="16567A0D" w14:textId="0E12D816" w:rsidR="00D4217C" w:rsidRPr="001B3D13" w:rsidRDefault="00D4217C" w:rsidP="00D75EC0">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Obligāta ir objekta, uz kura veicami būvdarbi,  iekšējo darba drošības normu ievērošana. Ar objekta vadību jāsaskaņo visi būvuzņēmēja darba drošības pasākumi. </w:t>
      </w:r>
    </w:p>
    <w:p w14:paraId="79263185" w14:textId="77777777" w:rsidR="008124E1" w:rsidRPr="001B3D13" w:rsidRDefault="008124E1" w:rsidP="00D75EC0">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Būvdarbu veicējam jāiekārto sanitārajām un drošības normām atbilstošs būvlaukums - teritorijas sadzīves un ražošanas apstākļu nodrošināšanai, kā arī nepieciešamo palīgēku izvietošanai. Būvdarbu veicējam jāizveido satiksmes drošībai atbilstoši piebraucamie ceļi darbu zonām, ražošanas un sadzīves teritorijām, kā arī nepieciešamo komunikāciju (ūdens, elektrības, sakaru) </w:t>
      </w:r>
      <w:proofErr w:type="spellStart"/>
      <w:r w:rsidRPr="001B3D13">
        <w:rPr>
          <w:rFonts w:asciiTheme="minorHAnsi" w:hAnsiTheme="minorHAnsi" w:cstheme="minorHAnsi"/>
          <w:sz w:val="22"/>
          <w:szCs w:val="22"/>
        </w:rPr>
        <w:t>pieslēgumi</w:t>
      </w:r>
      <w:proofErr w:type="spellEnd"/>
      <w:r w:rsidRPr="001B3D13">
        <w:rPr>
          <w:rFonts w:asciiTheme="minorHAnsi" w:hAnsiTheme="minorHAnsi" w:cstheme="minorHAnsi"/>
          <w:sz w:val="22"/>
          <w:szCs w:val="22"/>
        </w:rPr>
        <w:t xml:space="preserve">. Būvdarbu veicējam savlaicīgi jāinformē visas ieinteresētās organizācijas un </w:t>
      </w:r>
      <w:r w:rsidR="008C7D03" w:rsidRPr="001B3D13">
        <w:rPr>
          <w:rFonts w:asciiTheme="minorHAnsi" w:hAnsiTheme="minorHAnsi" w:cstheme="minorHAnsi"/>
          <w:sz w:val="22"/>
          <w:szCs w:val="22"/>
        </w:rPr>
        <w:t>teritorijas</w:t>
      </w:r>
      <w:r w:rsidRPr="001B3D13">
        <w:rPr>
          <w:rFonts w:asciiTheme="minorHAnsi" w:hAnsiTheme="minorHAnsi" w:cstheme="minorHAnsi"/>
          <w:sz w:val="22"/>
          <w:szCs w:val="22"/>
        </w:rPr>
        <w:t xml:space="preserve"> īpašnieki par attiecīgā būvlaukuma izvietojumu un piekļūšanas apstākļiem. </w:t>
      </w:r>
    </w:p>
    <w:p w14:paraId="4946AF3B" w14:textId="77777777" w:rsidR="00E70781" w:rsidRPr="001B3D13" w:rsidRDefault="008124E1" w:rsidP="004178FD">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Būvdarbu veicējam jāveic būvlaukuma iežogošana un apsargāšana. Papildus iežogojums</w:t>
      </w:r>
      <w:r w:rsidR="004178FD" w:rsidRPr="001B3D13">
        <w:rPr>
          <w:rFonts w:asciiTheme="minorHAnsi" w:hAnsiTheme="minorHAnsi" w:cstheme="minorHAnsi"/>
          <w:sz w:val="22"/>
          <w:szCs w:val="22"/>
        </w:rPr>
        <w:t xml:space="preserve"> </w:t>
      </w:r>
      <w:r w:rsidRPr="001B3D13">
        <w:rPr>
          <w:rFonts w:asciiTheme="minorHAnsi" w:hAnsiTheme="minorHAnsi" w:cstheme="minorHAnsi"/>
          <w:sz w:val="22"/>
          <w:szCs w:val="22"/>
        </w:rPr>
        <w:t>jāuzstāda gar būvbedrēm (H&gt;0,5 m) un gar nostiprinātajiem ģeodēziskajiem punktiem.</w:t>
      </w:r>
      <w:r w:rsidR="004178FD" w:rsidRPr="001B3D13">
        <w:rPr>
          <w:rFonts w:asciiTheme="minorHAnsi" w:hAnsiTheme="minorHAnsi" w:cstheme="minorHAnsi"/>
          <w:sz w:val="22"/>
          <w:szCs w:val="22"/>
        </w:rPr>
        <w:t xml:space="preserve"> </w:t>
      </w:r>
      <w:r w:rsidRPr="001B3D13">
        <w:rPr>
          <w:rFonts w:asciiTheme="minorHAnsi" w:hAnsiTheme="minorHAnsi" w:cstheme="minorHAnsi"/>
          <w:sz w:val="22"/>
          <w:szCs w:val="22"/>
        </w:rPr>
        <w:t xml:space="preserve">Pēc būvdarbu pabeigšanas, jāveic demobilizācija, </w:t>
      </w:r>
      <w:r w:rsidR="00E70781" w:rsidRPr="001B3D13">
        <w:rPr>
          <w:rFonts w:asciiTheme="minorHAnsi" w:hAnsiTheme="minorHAnsi" w:cstheme="minorHAnsi"/>
          <w:sz w:val="22"/>
          <w:szCs w:val="22"/>
        </w:rPr>
        <w:t>novēršot visus bojājumus un</w:t>
      </w:r>
      <w:r w:rsidR="00217E00" w:rsidRPr="001B3D13">
        <w:rPr>
          <w:rFonts w:asciiTheme="minorHAnsi" w:hAnsiTheme="minorHAnsi" w:cstheme="minorHAnsi"/>
          <w:sz w:val="22"/>
          <w:szCs w:val="22"/>
        </w:rPr>
        <w:t>/vai</w:t>
      </w:r>
      <w:r w:rsidR="00E70781" w:rsidRPr="001B3D13">
        <w:rPr>
          <w:rFonts w:asciiTheme="minorHAnsi" w:hAnsiTheme="minorHAnsi" w:cstheme="minorHAnsi"/>
          <w:sz w:val="22"/>
          <w:szCs w:val="22"/>
        </w:rPr>
        <w:t xml:space="preserve"> netīrumus, kas ir saistīti ar būvdarbu veikšanu, novācot visus materiālu atlikumus</w:t>
      </w:r>
      <w:r w:rsidRPr="001B3D13">
        <w:rPr>
          <w:rFonts w:asciiTheme="minorHAnsi" w:hAnsiTheme="minorHAnsi" w:cstheme="minorHAnsi"/>
          <w:sz w:val="22"/>
          <w:szCs w:val="22"/>
        </w:rPr>
        <w:t>.</w:t>
      </w:r>
      <w:r w:rsidR="00E70781" w:rsidRPr="001B3D13">
        <w:rPr>
          <w:rFonts w:asciiTheme="minorHAnsi" w:hAnsiTheme="minorHAnsi" w:cstheme="minorHAnsi"/>
          <w:sz w:val="22"/>
          <w:szCs w:val="22"/>
        </w:rPr>
        <w:t xml:space="preserve"> </w:t>
      </w:r>
    </w:p>
    <w:p w14:paraId="404C64AE" w14:textId="77777777" w:rsidR="008748A7" w:rsidRDefault="008124E1" w:rsidP="004178FD">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Izmaksas norāda kā atsevišķu summu.</w:t>
      </w:r>
    </w:p>
    <w:p w14:paraId="18600B2A" w14:textId="54EF5A16" w:rsidR="00856434" w:rsidRDefault="008124E1" w:rsidP="004178FD">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Mērvienība: KS.</w:t>
      </w:r>
    </w:p>
    <w:p w14:paraId="3AD34911" w14:textId="7F3BDA33" w:rsidR="00C1624C" w:rsidRPr="001B3D13" w:rsidDel="0064199B" w:rsidRDefault="00C1624C" w:rsidP="004178FD">
      <w:pPr>
        <w:pStyle w:val="Default"/>
        <w:spacing w:line="276" w:lineRule="auto"/>
        <w:jc w:val="both"/>
        <w:rPr>
          <w:del w:id="201" w:author="User" w:date="2022-12-09T11:27:00Z"/>
          <w:rFonts w:asciiTheme="minorHAnsi" w:hAnsiTheme="minorHAnsi" w:cstheme="minorHAnsi"/>
          <w:sz w:val="22"/>
          <w:szCs w:val="22"/>
        </w:rPr>
      </w:pPr>
    </w:p>
    <w:p w14:paraId="72F10319" w14:textId="362EC845" w:rsidR="008124E1" w:rsidDel="0064199B" w:rsidRDefault="008124E1" w:rsidP="004178FD">
      <w:pPr>
        <w:pStyle w:val="Default"/>
        <w:spacing w:line="276" w:lineRule="auto"/>
        <w:jc w:val="both"/>
        <w:rPr>
          <w:del w:id="202" w:author="User" w:date="2022-12-09T11:27:00Z"/>
          <w:rFonts w:asciiTheme="minorHAnsi" w:hAnsiTheme="minorHAnsi" w:cstheme="minorHAnsi"/>
          <w:sz w:val="22"/>
          <w:szCs w:val="22"/>
        </w:rPr>
      </w:pPr>
    </w:p>
    <w:p w14:paraId="79307D97" w14:textId="3BC5CEB7" w:rsidR="0015301C" w:rsidDel="0064199B" w:rsidRDefault="0015301C" w:rsidP="004178FD">
      <w:pPr>
        <w:pStyle w:val="Default"/>
        <w:spacing w:line="276" w:lineRule="auto"/>
        <w:jc w:val="both"/>
        <w:rPr>
          <w:del w:id="203" w:author="User" w:date="2022-12-09T11:27:00Z"/>
          <w:rFonts w:asciiTheme="minorHAnsi" w:hAnsiTheme="minorHAnsi" w:cstheme="minorHAnsi"/>
          <w:sz w:val="22"/>
          <w:szCs w:val="22"/>
        </w:rPr>
      </w:pPr>
    </w:p>
    <w:p w14:paraId="5065E0AF" w14:textId="2E981F8B" w:rsidR="0015301C" w:rsidDel="0064199B" w:rsidRDefault="0015301C" w:rsidP="004178FD">
      <w:pPr>
        <w:pStyle w:val="Default"/>
        <w:spacing w:line="276" w:lineRule="auto"/>
        <w:jc w:val="both"/>
        <w:rPr>
          <w:del w:id="204" w:author="User" w:date="2022-12-09T11:27:00Z"/>
          <w:rFonts w:asciiTheme="minorHAnsi" w:hAnsiTheme="minorHAnsi" w:cstheme="minorHAnsi"/>
          <w:sz w:val="22"/>
          <w:szCs w:val="22"/>
        </w:rPr>
      </w:pPr>
    </w:p>
    <w:p w14:paraId="2EB29988" w14:textId="1CFEE1E7" w:rsidR="0015301C" w:rsidRPr="001B3D13" w:rsidDel="0064199B" w:rsidRDefault="0015301C" w:rsidP="004178FD">
      <w:pPr>
        <w:pStyle w:val="Default"/>
        <w:spacing w:line="276" w:lineRule="auto"/>
        <w:jc w:val="both"/>
        <w:rPr>
          <w:del w:id="205" w:author="User" w:date="2022-12-09T11:27:00Z"/>
          <w:rFonts w:asciiTheme="minorHAnsi" w:hAnsiTheme="minorHAnsi" w:cstheme="minorHAnsi"/>
          <w:sz w:val="22"/>
          <w:szCs w:val="22"/>
        </w:rPr>
      </w:pPr>
    </w:p>
    <w:p w14:paraId="792D1C8D" w14:textId="77777777" w:rsidR="0064199B" w:rsidRDefault="0064199B" w:rsidP="008748A7">
      <w:pPr>
        <w:widowControl w:val="0"/>
        <w:suppressAutoHyphens/>
        <w:spacing w:after="0" w:line="240" w:lineRule="auto"/>
        <w:jc w:val="both"/>
        <w:rPr>
          <w:ins w:id="206" w:author="User" w:date="2022-12-09T11:27:00Z"/>
          <w:rFonts w:eastAsiaTheme="majorEastAsia" w:cstheme="minorHAnsi"/>
          <w:color w:val="2E74B5" w:themeColor="accent1" w:themeShade="BF"/>
          <w:sz w:val="24"/>
          <w:szCs w:val="24"/>
        </w:rPr>
      </w:pPr>
    </w:p>
    <w:p w14:paraId="2310D5D6" w14:textId="77777777" w:rsidR="00E70781" w:rsidRDefault="004178FD" w:rsidP="008748A7">
      <w:pPr>
        <w:widowControl w:val="0"/>
        <w:suppressAutoHyphens/>
        <w:spacing w:after="0" w:line="240" w:lineRule="auto"/>
        <w:jc w:val="both"/>
        <w:rPr>
          <w:ins w:id="207" w:author="User" w:date="2022-12-09T11:27:00Z"/>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w:t>
      </w:r>
      <w:r w:rsidR="0033059F" w:rsidRPr="008748A7">
        <w:rPr>
          <w:rFonts w:eastAsiaTheme="majorEastAsia" w:cstheme="minorHAnsi"/>
          <w:color w:val="2E74B5" w:themeColor="accent1" w:themeShade="BF"/>
          <w:sz w:val="24"/>
          <w:szCs w:val="24"/>
        </w:rPr>
        <w:t>2</w:t>
      </w:r>
      <w:r w:rsidRPr="008748A7">
        <w:rPr>
          <w:rFonts w:eastAsiaTheme="majorEastAsia" w:cstheme="minorHAnsi"/>
          <w:color w:val="2E74B5" w:themeColor="accent1" w:themeShade="BF"/>
          <w:sz w:val="24"/>
          <w:szCs w:val="24"/>
        </w:rPr>
        <w:t>.2</w:t>
      </w:r>
      <w:r w:rsidR="00E70781" w:rsidRPr="008748A7">
        <w:rPr>
          <w:rFonts w:eastAsiaTheme="majorEastAsia" w:cstheme="minorHAnsi"/>
          <w:color w:val="2E74B5" w:themeColor="accent1" w:themeShade="BF"/>
          <w:sz w:val="24"/>
          <w:szCs w:val="24"/>
        </w:rPr>
        <w:t xml:space="preserve"> Būvju asu nospraušana </w:t>
      </w:r>
    </w:p>
    <w:p w14:paraId="52AD51EB" w14:textId="77777777" w:rsidR="0064199B" w:rsidRPr="008748A7" w:rsidRDefault="0064199B" w:rsidP="008748A7">
      <w:pPr>
        <w:widowControl w:val="0"/>
        <w:suppressAutoHyphens/>
        <w:spacing w:after="0" w:line="240" w:lineRule="auto"/>
        <w:jc w:val="both"/>
        <w:rPr>
          <w:rFonts w:eastAsiaTheme="majorEastAsia" w:cstheme="minorHAnsi"/>
          <w:color w:val="2E74B5" w:themeColor="accent1" w:themeShade="BF"/>
          <w:sz w:val="24"/>
          <w:szCs w:val="24"/>
        </w:rPr>
      </w:pPr>
    </w:p>
    <w:p w14:paraId="57E8410B" w14:textId="77777777" w:rsidR="00E70781" w:rsidRPr="001B3D13" w:rsidRDefault="00E70781" w:rsidP="004178FD">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Process ietver visus darbus, kas saistīti ar būves asu nospraušanu, kā arī visus uzmērīšanas darbus, lai precizētu esošo un jauno konstrukciju novietojumu, un </w:t>
      </w:r>
      <w:proofErr w:type="spellStart"/>
      <w:r w:rsidRPr="001B3D13">
        <w:rPr>
          <w:rFonts w:asciiTheme="minorHAnsi" w:hAnsiTheme="minorHAnsi" w:cstheme="minorHAnsi"/>
          <w:sz w:val="22"/>
          <w:szCs w:val="22"/>
        </w:rPr>
        <w:t>izpildshēmu</w:t>
      </w:r>
      <w:proofErr w:type="spellEnd"/>
      <w:r w:rsidRPr="001B3D13">
        <w:rPr>
          <w:rFonts w:asciiTheme="minorHAnsi" w:hAnsiTheme="minorHAnsi" w:cstheme="minorHAnsi"/>
          <w:sz w:val="22"/>
          <w:szCs w:val="22"/>
        </w:rPr>
        <w:t xml:space="preserve"> izstrād</w:t>
      </w:r>
      <w:r w:rsidR="008C7D03" w:rsidRPr="001B3D13">
        <w:rPr>
          <w:rFonts w:asciiTheme="minorHAnsi" w:hAnsiTheme="minorHAnsi" w:cstheme="minorHAnsi"/>
          <w:sz w:val="22"/>
          <w:szCs w:val="22"/>
        </w:rPr>
        <w:t>i</w:t>
      </w:r>
      <w:r w:rsidRPr="001B3D13">
        <w:rPr>
          <w:rFonts w:asciiTheme="minorHAnsi" w:hAnsiTheme="minorHAnsi" w:cstheme="minorHAnsi"/>
          <w:sz w:val="22"/>
          <w:szCs w:val="22"/>
        </w:rPr>
        <w:t xml:space="preserve">. Pirms būvdarbu veikšanas būvdarbu veicējam ir jāpārliecinās par izprojektēto konstrukciju izmēru atbilstību esošajai situācijai. </w:t>
      </w:r>
    </w:p>
    <w:p w14:paraId="041415B9" w14:textId="77777777" w:rsidR="00E70781" w:rsidRPr="001B3D13" w:rsidRDefault="00E70781" w:rsidP="004178FD">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Jebkurus nospraušanas darbus var veikt tikai no ierīkota un izlīdzināta atbalsta tīkla. Būvdarbu veicējs ir atbildīgs par rezultātiem, kas būs radušies, neievērojot iepriekš minētās prasības un turpinot būvdarbus. Būvdarbu veicēja pienākums ir saglabāt un apkopot visus mērniecības materiālus, tajā skaitā, lauka uzmērīšanas datus, tīklu izlīdzināšanas datus, shēmas, nospraušanas protokolus un citus materiālus. Šie materiāli jāuzglabā arī pēc būves nodošanas ekspluatācijā. </w:t>
      </w:r>
    </w:p>
    <w:p w14:paraId="1191FBB4" w14:textId="22A8CDBF" w:rsidR="00E70781" w:rsidRPr="001B3D13" w:rsidRDefault="00E70781" w:rsidP="004178FD">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Pēc būvuzrauga pieprasījuma būvdarbu veicējam jāiesniedz pārbaudei nepieciešamie mērniecības materiāli un jāsniedz vajadzīgie paskaidrojumi. Būvdarbu veicējam jāveic nepieciešamie kontroluzmērījumi pēc būvinženiera ieskatiem.</w:t>
      </w:r>
    </w:p>
    <w:p w14:paraId="4DB925F3" w14:textId="77777777" w:rsidR="00597A58" w:rsidRPr="001B3D13" w:rsidRDefault="00437111" w:rsidP="0043711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Darbu apjomi rēķināmi kā kopsumma.</w:t>
      </w:r>
    </w:p>
    <w:p w14:paraId="125A789C" w14:textId="7B42D382" w:rsidR="00437111" w:rsidRPr="001B3D13" w:rsidRDefault="00437111" w:rsidP="0043711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Mērvienība: KS.</w:t>
      </w:r>
    </w:p>
    <w:p w14:paraId="7C49ADEE" w14:textId="77777777" w:rsidR="00D94E58" w:rsidRPr="001B3D13" w:rsidRDefault="00D94E58" w:rsidP="00437111">
      <w:pPr>
        <w:pStyle w:val="Default"/>
        <w:spacing w:line="276" w:lineRule="auto"/>
        <w:jc w:val="both"/>
        <w:rPr>
          <w:rFonts w:asciiTheme="minorHAnsi" w:hAnsiTheme="minorHAnsi" w:cstheme="minorHAnsi"/>
          <w:sz w:val="22"/>
          <w:szCs w:val="22"/>
        </w:rPr>
      </w:pPr>
    </w:p>
    <w:p w14:paraId="2871E349" w14:textId="77777777" w:rsidR="009B1996" w:rsidRPr="008748A7" w:rsidRDefault="004178FD" w:rsidP="008748A7">
      <w:pPr>
        <w:widowControl w:val="0"/>
        <w:suppressAutoHyphens/>
        <w:spacing w:after="0" w:line="240" w:lineRule="auto"/>
        <w:jc w:val="both"/>
        <w:rPr>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w:t>
      </w:r>
      <w:r w:rsidR="00B622AE" w:rsidRPr="008748A7">
        <w:rPr>
          <w:rFonts w:eastAsiaTheme="majorEastAsia" w:cstheme="minorHAnsi"/>
          <w:color w:val="2E74B5" w:themeColor="accent1" w:themeShade="BF"/>
          <w:sz w:val="24"/>
          <w:szCs w:val="24"/>
        </w:rPr>
        <w:t>2</w:t>
      </w:r>
      <w:r w:rsidRPr="008748A7">
        <w:rPr>
          <w:rFonts w:eastAsiaTheme="majorEastAsia" w:cstheme="minorHAnsi"/>
          <w:color w:val="2E74B5" w:themeColor="accent1" w:themeShade="BF"/>
          <w:sz w:val="24"/>
          <w:szCs w:val="24"/>
        </w:rPr>
        <w:t>.3</w:t>
      </w:r>
      <w:r w:rsidR="009B1996" w:rsidRPr="008748A7">
        <w:rPr>
          <w:rFonts w:eastAsiaTheme="majorEastAsia" w:cstheme="minorHAnsi"/>
          <w:color w:val="2E74B5" w:themeColor="accent1" w:themeShade="BF"/>
          <w:sz w:val="24"/>
          <w:szCs w:val="24"/>
        </w:rPr>
        <w:t xml:space="preserve">  Esošo komunikāciju aizsardzība </w:t>
      </w:r>
    </w:p>
    <w:p w14:paraId="34293885" w14:textId="77777777" w:rsidR="009B1996" w:rsidRPr="001B3D13" w:rsidRDefault="009B1996" w:rsidP="004178FD">
      <w:pPr>
        <w:pStyle w:val="Default"/>
        <w:spacing w:line="276" w:lineRule="auto"/>
        <w:jc w:val="both"/>
        <w:rPr>
          <w:rFonts w:asciiTheme="minorHAnsi" w:hAnsiTheme="minorHAnsi" w:cstheme="minorHAnsi"/>
          <w:color w:val="000000" w:themeColor="text1"/>
          <w:sz w:val="22"/>
          <w:szCs w:val="22"/>
        </w:rPr>
      </w:pPr>
      <w:r w:rsidRPr="001B3D13">
        <w:rPr>
          <w:rFonts w:asciiTheme="minorHAnsi" w:hAnsiTheme="minorHAnsi" w:cstheme="minorHAnsi"/>
          <w:color w:val="000000" w:themeColor="text1"/>
          <w:sz w:val="22"/>
          <w:szCs w:val="22"/>
        </w:rPr>
        <w:t xml:space="preserve">Izmaksās ietilpst būvdarbu zonā un piebraucamo ceļu zonā esošo komunikāciju īpašnieku izvirzīto aizsardzības prasību nodrošināšana būvdarbu laikā. </w:t>
      </w:r>
    </w:p>
    <w:p w14:paraId="7DEA650E" w14:textId="77777777" w:rsidR="00597A58" w:rsidRPr="001B3D13" w:rsidRDefault="009B1996" w:rsidP="004178FD">
      <w:pPr>
        <w:pStyle w:val="Default"/>
        <w:spacing w:line="276" w:lineRule="auto"/>
        <w:jc w:val="both"/>
        <w:rPr>
          <w:rFonts w:asciiTheme="minorHAnsi" w:hAnsiTheme="minorHAnsi" w:cstheme="minorHAnsi"/>
          <w:color w:val="000000" w:themeColor="text1"/>
          <w:sz w:val="22"/>
          <w:szCs w:val="22"/>
        </w:rPr>
      </w:pPr>
      <w:r w:rsidRPr="001B3D13">
        <w:rPr>
          <w:rFonts w:asciiTheme="minorHAnsi" w:hAnsiTheme="minorHAnsi" w:cstheme="minorHAnsi"/>
          <w:color w:val="000000" w:themeColor="text1"/>
          <w:sz w:val="22"/>
          <w:szCs w:val="22"/>
        </w:rPr>
        <w:t>Izmaksas norāda kā atsevišķu summu.</w:t>
      </w:r>
    </w:p>
    <w:p w14:paraId="2C6A075B" w14:textId="1FA0FBD9" w:rsidR="009B1996" w:rsidRPr="001B3D13" w:rsidRDefault="009B1996" w:rsidP="004178FD">
      <w:pPr>
        <w:pStyle w:val="Default"/>
        <w:spacing w:line="276" w:lineRule="auto"/>
        <w:jc w:val="both"/>
        <w:rPr>
          <w:rFonts w:asciiTheme="minorHAnsi" w:hAnsiTheme="minorHAnsi" w:cstheme="minorHAnsi"/>
          <w:color w:val="000000" w:themeColor="text1"/>
          <w:sz w:val="22"/>
          <w:szCs w:val="22"/>
        </w:rPr>
      </w:pPr>
      <w:r w:rsidRPr="001B3D13">
        <w:rPr>
          <w:rFonts w:asciiTheme="minorHAnsi" w:hAnsiTheme="minorHAnsi" w:cstheme="minorHAnsi"/>
          <w:color w:val="000000" w:themeColor="text1"/>
          <w:sz w:val="22"/>
          <w:szCs w:val="22"/>
        </w:rPr>
        <w:t>Mērvienība: KS.</w:t>
      </w:r>
    </w:p>
    <w:p w14:paraId="23A37686" w14:textId="5106B8F6" w:rsidR="00283464" w:rsidRPr="001B3D13" w:rsidRDefault="00283464" w:rsidP="004178FD">
      <w:pPr>
        <w:pStyle w:val="Default"/>
        <w:spacing w:line="276" w:lineRule="auto"/>
        <w:jc w:val="both"/>
        <w:rPr>
          <w:rFonts w:asciiTheme="minorHAnsi" w:hAnsiTheme="minorHAnsi" w:cstheme="minorHAnsi"/>
          <w:color w:val="FF0000"/>
          <w:sz w:val="22"/>
          <w:szCs w:val="22"/>
        </w:rPr>
      </w:pPr>
    </w:p>
    <w:p w14:paraId="3B9A5CD6" w14:textId="0C1FB9E1" w:rsidR="00283464" w:rsidRPr="001B3D13" w:rsidRDefault="00283464" w:rsidP="008748A7">
      <w:pPr>
        <w:widowControl w:val="0"/>
        <w:suppressAutoHyphens/>
        <w:spacing w:after="0" w:line="240" w:lineRule="auto"/>
        <w:jc w:val="both"/>
        <w:rPr>
          <w:rFonts w:cstheme="minorHAnsi"/>
          <w:b/>
          <w:bCs/>
          <w:color w:val="00B0F0"/>
        </w:rPr>
      </w:pPr>
      <w:r w:rsidRPr="008748A7">
        <w:rPr>
          <w:rFonts w:eastAsiaTheme="majorEastAsia" w:cstheme="minorHAnsi"/>
          <w:color w:val="2E74B5" w:themeColor="accent1" w:themeShade="BF"/>
          <w:sz w:val="24"/>
          <w:szCs w:val="24"/>
        </w:rPr>
        <w:t>3.2.</w:t>
      </w:r>
      <w:r w:rsidR="008624D1" w:rsidRPr="008748A7">
        <w:rPr>
          <w:rFonts w:eastAsiaTheme="majorEastAsia" w:cstheme="minorHAnsi"/>
          <w:color w:val="2E74B5" w:themeColor="accent1" w:themeShade="BF"/>
          <w:sz w:val="24"/>
          <w:szCs w:val="24"/>
        </w:rPr>
        <w:t>4</w:t>
      </w:r>
      <w:r w:rsidRPr="008748A7">
        <w:rPr>
          <w:rFonts w:eastAsiaTheme="majorEastAsia" w:cstheme="minorHAnsi"/>
          <w:color w:val="2E74B5" w:themeColor="accent1" w:themeShade="BF"/>
          <w:sz w:val="24"/>
          <w:szCs w:val="24"/>
        </w:rPr>
        <w:t xml:space="preserve"> Esošo konstrukciju demontāža </w:t>
      </w:r>
    </w:p>
    <w:p w14:paraId="0E9C95E9" w14:textId="4F041E57" w:rsidR="00D7556F" w:rsidRPr="001B3D13" w:rsidDel="0064199B" w:rsidRDefault="00283464">
      <w:pPr>
        <w:pStyle w:val="Default"/>
        <w:spacing w:line="276" w:lineRule="auto"/>
        <w:jc w:val="both"/>
        <w:rPr>
          <w:del w:id="208" w:author="User" w:date="2022-12-09T11:28:00Z"/>
          <w:rFonts w:asciiTheme="minorHAnsi" w:hAnsiTheme="minorHAnsi" w:cstheme="minorHAnsi"/>
          <w:sz w:val="22"/>
          <w:szCs w:val="22"/>
        </w:rPr>
      </w:pPr>
      <w:r w:rsidRPr="001B3D13">
        <w:rPr>
          <w:rFonts w:asciiTheme="minorHAnsi" w:hAnsiTheme="minorHAnsi" w:cstheme="minorHAnsi"/>
          <w:sz w:val="22"/>
          <w:szCs w:val="22"/>
        </w:rPr>
        <w:t xml:space="preserve">Process ietver visus darbus, kas saistīti ar </w:t>
      </w:r>
      <w:del w:id="209" w:author="User" w:date="2022-12-09T11:28:00Z">
        <w:r w:rsidR="00D7556F" w:rsidRPr="001B3D13" w:rsidDel="0064199B">
          <w:rPr>
            <w:rFonts w:asciiTheme="minorHAnsi" w:hAnsiTheme="minorHAnsi" w:cstheme="minorHAnsi"/>
            <w:sz w:val="22"/>
            <w:szCs w:val="22"/>
          </w:rPr>
          <w:delText>esošo vai ūdenī nokritušo konstrukciju demontāžu</w:delText>
        </w:r>
        <w:r w:rsidRPr="001B3D13" w:rsidDel="0064199B">
          <w:rPr>
            <w:rFonts w:asciiTheme="minorHAnsi" w:hAnsiTheme="minorHAnsi" w:cstheme="minorHAnsi"/>
            <w:sz w:val="22"/>
            <w:szCs w:val="22"/>
          </w:rPr>
          <w:delText>.</w:delText>
        </w:r>
        <w:r w:rsidR="00D7556F" w:rsidRPr="001B3D13" w:rsidDel="0064199B">
          <w:rPr>
            <w:rFonts w:asciiTheme="minorHAnsi" w:hAnsiTheme="minorHAnsi" w:cstheme="minorHAnsi"/>
            <w:sz w:val="22"/>
            <w:szCs w:val="22"/>
          </w:rPr>
          <w:delText xml:space="preserve"> Visas nojauktas konstrukcijas, kuras nav paredzēts atkārtoti izmantot, </w:delText>
        </w:r>
        <w:r w:rsidR="00D7556F" w:rsidRPr="004C51F3" w:rsidDel="0064199B">
          <w:rPr>
            <w:rFonts w:asciiTheme="minorHAnsi" w:hAnsiTheme="minorHAnsi" w:cstheme="minorHAnsi"/>
            <w:color w:val="auto"/>
            <w:sz w:val="22"/>
            <w:szCs w:val="22"/>
          </w:rPr>
          <w:delText xml:space="preserve">ir </w:delText>
        </w:r>
        <w:r w:rsidR="004C51F3" w:rsidRPr="004C51F3" w:rsidDel="0064199B">
          <w:rPr>
            <w:rFonts w:asciiTheme="minorHAnsi" w:hAnsiTheme="minorHAnsi" w:cstheme="minorHAnsi"/>
            <w:color w:val="auto"/>
            <w:sz w:val="22"/>
            <w:szCs w:val="22"/>
          </w:rPr>
          <w:delText>Pasūtītāja</w:delText>
        </w:r>
        <w:r w:rsidR="00D7556F" w:rsidRPr="004C51F3" w:rsidDel="0064199B">
          <w:rPr>
            <w:rFonts w:asciiTheme="minorHAnsi" w:hAnsiTheme="minorHAnsi" w:cstheme="minorHAnsi"/>
            <w:color w:val="auto"/>
            <w:sz w:val="22"/>
            <w:szCs w:val="22"/>
          </w:rPr>
          <w:delText xml:space="preserve"> īpašums, ja </w:delText>
        </w:r>
        <w:r w:rsidR="00D7556F" w:rsidRPr="001B3D13" w:rsidDel="0064199B">
          <w:rPr>
            <w:rFonts w:asciiTheme="minorHAnsi" w:hAnsiTheme="minorHAnsi" w:cstheme="minorHAnsi"/>
            <w:sz w:val="22"/>
            <w:szCs w:val="22"/>
          </w:rPr>
          <w:delText>vien tas nav atrunāts būvuzņēmēja līgumā citādi.</w:delText>
        </w:r>
      </w:del>
    </w:p>
    <w:p w14:paraId="2372E789" w14:textId="1A7BDA1C" w:rsidR="00D962DD" w:rsidRPr="001B3D13" w:rsidDel="0064199B" w:rsidRDefault="00D962DD">
      <w:pPr>
        <w:pStyle w:val="Default"/>
        <w:spacing w:line="276" w:lineRule="auto"/>
        <w:jc w:val="both"/>
        <w:rPr>
          <w:del w:id="210" w:author="User" w:date="2022-12-09T11:28:00Z"/>
          <w:rFonts w:asciiTheme="minorHAnsi" w:hAnsiTheme="minorHAnsi" w:cstheme="minorHAnsi"/>
          <w:sz w:val="22"/>
          <w:szCs w:val="22"/>
        </w:rPr>
      </w:pPr>
      <w:del w:id="211" w:author="User" w:date="2022-12-09T11:28:00Z">
        <w:r w:rsidRPr="001B3D13" w:rsidDel="0064199B">
          <w:rPr>
            <w:rFonts w:asciiTheme="minorHAnsi" w:hAnsiTheme="minorHAnsi" w:cstheme="minorHAnsi"/>
            <w:sz w:val="22"/>
            <w:szCs w:val="22"/>
          </w:rPr>
          <w:delText>U</w:delText>
        </w:r>
        <w:r w:rsidR="00CE2C5A" w:rsidRPr="001B3D13" w:rsidDel="0064199B">
          <w:rPr>
            <w:rFonts w:asciiTheme="minorHAnsi" w:hAnsiTheme="minorHAnsi" w:cstheme="minorHAnsi"/>
            <w:sz w:val="22"/>
            <w:szCs w:val="22"/>
          </w:rPr>
          <w:delText xml:space="preserve">z gultnes esošos </w:delText>
        </w:r>
        <w:r w:rsidR="004348FF" w:rsidRPr="001B3D13" w:rsidDel="0064199B">
          <w:rPr>
            <w:rFonts w:asciiTheme="minorHAnsi" w:hAnsiTheme="minorHAnsi" w:cstheme="minorHAnsi"/>
            <w:sz w:val="22"/>
            <w:szCs w:val="22"/>
          </w:rPr>
          <w:delText xml:space="preserve">nokritušā atdurpāļa </w:delText>
        </w:r>
        <w:r w:rsidR="00CE2C5A" w:rsidRPr="001B3D13" w:rsidDel="0064199B">
          <w:rPr>
            <w:rFonts w:asciiTheme="minorHAnsi" w:hAnsiTheme="minorHAnsi" w:cstheme="minorHAnsi"/>
            <w:sz w:val="22"/>
            <w:szCs w:val="22"/>
          </w:rPr>
          <w:delText xml:space="preserve">čaulpāļus demontē ar ūdenslīdēju palīdzību, nogriežot </w:delText>
        </w:r>
        <w:r w:rsidRPr="001B3D13" w:rsidDel="0064199B">
          <w:rPr>
            <w:rFonts w:asciiTheme="minorHAnsi" w:hAnsiTheme="minorHAnsi" w:cstheme="minorHAnsi"/>
            <w:sz w:val="22"/>
            <w:szCs w:val="22"/>
          </w:rPr>
          <w:delText xml:space="preserve">jaunajiem balstiem </w:delText>
        </w:r>
        <w:r w:rsidR="00CE2C5A" w:rsidRPr="001B3D13" w:rsidDel="0064199B">
          <w:rPr>
            <w:rFonts w:asciiTheme="minorHAnsi" w:hAnsiTheme="minorHAnsi" w:cstheme="minorHAnsi"/>
            <w:sz w:val="22"/>
            <w:szCs w:val="22"/>
          </w:rPr>
          <w:delText>traucējošo elementu daļas. Nogrieztās daļas paceļ, izmantojot celtni</w:delText>
        </w:r>
        <w:r w:rsidR="00735D0F" w:rsidRPr="001B3D13" w:rsidDel="0064199B">
          <w:rPr>
            <w:rFonts w:asciiTheme="minorHAnsi" w:hAnsiTheme="minorHAnsi" w:cstheme="minorHAnsi"/>
            <w:sz w:val="22"/>
            <w:szCs w:val="22"/>
          </w:rPr>
          <w:delText>,</w:delText>
        </w:r>
        <w:r w:rsidR="00CE2C5A" w:rsidRPr="001B3D13" w:rsidDel="0064199B">
          <w:rPr>
            <w:rFonts w:asciiTheme="minorHAnsi" w:hAnsiTheme="minorHAnsi" w:cstheme="minorHAnsi"/>
            <w:sz w:val="22"/>
            <w:szCs w:val="22"/>
          </w:rPr>
          <w:delText xml:space="preserve"> nogādā</w:delText>
        </w:r>
        <w:r w:rsidR="00735D0F" w:rsidRPr="001B3D13" w:rsidDel="0064199B">
          <w:rPr>
            <w:rFonts w:asciiTheme="minorHAnsi" w:hAnsiTheme="minorHAnsi" w:cstheme="minorHAnsi"/>
            <w:sz w:val="22"/>
            <w:szCs w:val="22"/>
          </w:rPr>
          <w:delText xml:space="preserve"> uz krastu un utilizē.</w:delText>
        </w:r>
      </w:del>
    </w:p>
    <w:p w14:paraId="1B8847ED" w14:textId="6D0D61D3" w:rsidR="00B8417E" w:rsidRPr="001B3D13" w:rsidDel="0064199B" w:rsidRDefault="00D962DD">
      <w:pPr>
        <w:pStyle w:val="Default"/>
        <w:spacing w:line="276" w:lineRule="auto"/>
        <w:jc w:val="both"/>
        <w:rPr>
          <w:del w:id="212" w:author="User" w:date="2022-12-09T11:28:00Z"/>
          <w:rFonts w:asciiTheme="minorHAnsi" w:hAnsiTheme="minorHAnsi" w:cstheme="minorHAnsi"/>
          <w:sz w:val="22"/>
          <w:szCs w:val="22"/>
        </w:rPr>
      </w:pPr>
      <w:del w:id="213" w:author="User" w:date="2022-12-09T11:28:00Z">
        <w:r w:rsidRPr="001B3D13" w:rsidDel="0064199B">
          <w:rPr>
            <w:rFonts w:asciiTheme="minorHAnsi" w:hAnsiTheme="minorHAnsi" w:cstheme="minorHAnsi"/>
            <w:sz w:val="22"/>
            <w:szCs w:val="22"/>
          </w:rPr>
          <w:delText>Virs ūdens esošās dzelzsbetona konstrukcijas</w:delText>
        </w:r>
        <w:r w:rsidR="00735D0F" w:rsidRPr="001B3D13" w:rsidDel="0064199B">
          <w:rPr>
            <w:rFonts w:asciiTheme="minorHAnsi" w:hAnsiTheme="minorHAnsi" w:cstheme="minorHAnsi"/>
            <w:sz w:val="22"/>
            <w:szCs w:val="22"/>
          </w:rPr>
          <w:delText xml:space="preserve"> </w:delText>
        </w:r>
        <w:r w:rsidRPr="001B3D13" w:rsidDel="0064199B">
          <w:rPr>
            <w:rFonts w:asciiTheme="minorHAnsi" w:hAnsiTheme="minorHAnsi" w:cstheme="minorHAnsi"/>
            <w:sz w:val="22"/>
            <w:szCs w:val="22"/>
          </w:rPr>
          <w:delText xml:space="preserve">demontāžu veic ar dimanta troses </w:delText>
        </w:r>
        <w:r w:rsidR="004348FF" w:rsidRPr="001B3D13" w:rsidDel="0064199B">
          <w:rPr>
            <w:rFonts w:asciiTheme="minorHAnsi" w:hAnsiTheme="minorHAnsi" w:cstheme="minorHAnsi"/>
            <w:sz w:val="22"/>
            <w:szCs w:val="22"/>
          </w:rPr>
          <w:delText>palīdzību. Esošās konstrukcijas nogriezto daļu ar celtņa un baržas palīdzību nogādā uz krastu un tālāk veic tās utilizāciju.</w:delText>
        </w:r>
        <w:r w:rsidR="00B8417E" w:rsidRPr="001B3D13" w:rsidDel="0064199B">
          <w:rPr>
            <w:rFonts w:asciiTheme="minorHAnsi" w:hAnsiTheme="minorHAnsi" w:cstheme="minorHAnsi"/>
            <w:sz w:val="22"/>
            <w:szCs w:val="22"/>
          </w:rPr>
          <w:delText xml:space="preserve"> Esošā atdurpāļa balsta čaulpāļus demontāžā izmanto dimanta troses un darbus veic zem ūdenslīdēju kontr</w:delText>
        </w:r>
        <w:r w:rsidR="00B8417E" w:rsidRPr="00F55A57" w:rsidDel="0064199B">
          <w:rPr>
            <w:rFonts w:asciiTheme="minorHAnsi" w:hAnsiTheme="minorHAnsi" w:cstheme="minorHAnsi"/>
            <w:sz w:val="22"/>
            <w:szCs w:val="22"/>
          </w:rPr>
          <w:delText>oles. Atdurpāļa čaulpāļu demontāžu ir jāveic vismaz līdz gultnes līmenim.</w:delText>
        </w:r>
      </w:del>
    </w:p>
    <w:p w14:paraId="66C5D710" w14:textId="356EC228" w:rsidR="00962FFA" w:rsidRPr="001B3D13" w:rsidDel="0064199B" w:rsidRDefault="00962FFA">
      <w:pPr>
        <w:pStyle w:val="Default"/>
        <w:spacing w:line="276" w:lineRule="auto"/>
        <w:jc w:val="both"/>
        <w:rPr>
          <w:del w:id="214" w:author="User" w:date="2022-12-09T11:28:00Z"/>
          <w:rFonts w:asciiTheme="minorHAnsi" w:hAnsiTheme="minorHAnsi" w:cstheme="minorHAnsi"/>
          <w:sz w:val="22"/>
          <w:szCs w:val="22"/>
        </w:rPr>
      </w:pPr>
    </w:p>
    <w:p w14:paraId="65FCCCB4" w14:textId="69B019AA" w:rsidR="00CE2C5A" w:rsidRPr="001B3D13" w:rsidDel="0064199B" w:rsidRDefault="00962FFA">
      <w:pPr>
        <w:pStyle w:val="Default"/>
        <w:spacing w:line="276" w:lineRule="auto"/>
        <w:jc w:val="both"/>
        <w:rPr>
          <w:del w:id="215" w:author="User" w:date="2022-12-09T11:28:00Z"/>
          <w:rFonts w:asciiTheme="minorHAnsi" w:hAnsiTheme="minorHAnsi" w:cstheme="minorHAnsi"/>
          <w:sz w:val="22"/>
          <w:szCs w:val="22"/>
        </w:rPr>
      </w:pPr>
      <w:del w:id="216" w:author="User" w:date="2022-12-09T11:28:00Z">
        <w:r w:rsidRPr="001B3D13" w:rsidDel="0064199B">
          <w:rPr>
            <w:rFonts w:asciiTheme="minorHAnsi" w:hAnsiTheme="minorHAnsi" w:cstheme="minorHAnsi"/>
            <w:sz w:val="22"/>
            <w:szCs w:val="22"/>
          </w:rPr>
          <w:delText>Esošā atdurpāļa balsta čaulpāļus demontāžu jāveic ar udenslīdēju palīdzību</w:delText>
        </w:r>
        <w:r w:rsidR="004348FF" w:rsidRPr="001B3D13" w:rsidDel="0064199B">
          <w:rPr>
            <w:rFonts w:asciiTheme="minorHAnsi" w:hAnsiTheme="minorHAnsi" w:cstheme="minorHAnsi"/>
            <w:sz w:val="22"/>
            <w:szCs w:val="22"/>
          </w:rPr>
          <w:delText xml:space="preserve"> </w:delText>
        </w:r>
        <w:r w:rsidR="00D962DD" w:rsidRPr="001B3D13" w:rsidDel="0064199B">
          <w:rPr>
            <w:rFonts w:asciiTheme="minorHAnsi" w:hAnsiTheme="minorHAnsi" w:cstheme="minorHAnsi"/>
            <w:sz w:val="22"/>
            <w:szCs w:val="22"/>
          </w:rPr>
          <w:delText xml:space="preserve"> </w:delText>
        </w:r>
      </w:del>
    </w:p>
    <w:p w14:paraId="63A2920F" w14:textId="0A960BA1" w:rsidR="00597A58" w:rsidRDefault="00D7556F">
      <w:pPr>
        <w:pStyle w:val="Default"/>
        <w:spacing w:line="276" w:lineRule="auto"/>
        <w:jc w:val="both"/>
        <w:rPr>
          <w:ins w:id="217" w:author="User" w:date="2022-12-09T11:29:00Z"/>
          <w:rFonts w:asciiTheme="minorHAnsi" w:hAnsiTheme="minorHAnsi" w:cstheme="minorHAnsi"/>
          <w:sz w:val="22"/>
          <w:szCs w:val="22"/>
        </w:rPr>
      </w:pPr>
      <w:del w:id="218" w:author="User" w:date="2022-12-09T11:28:00Z">
        <w:r w:rsidRPr="001B3D13" w:rsidDel="0064199B">
          <w:rPr>
            <w:rFonts w:asciiTheme="minorHAnsi" w:hAnsiTheme="minorHAnsi" w:cstheme="minorHAnsi"/>
            <w:sz w:val="22"/>
            <w:szCs w:val="22"/>
          </w:rPr>
          <w:delText>Darbu apjomi rēķināmi kā kopsumma</w:delText>
        </w:r>
        <w:r w:rsidR="00611F70" w:rsidRPr="001B3D13" w:rsidDel="0064199B">
          <w:rPr>
            <w:rFonts w:asciiTheme="minorHAnsi" w:hAnsiTheme="minorHAnsi" w:cstheme="minorHAnsi"/>
            <w:sz w:val="22"/>
            <w:szCs w:val="22"/>
          </w:rPr>
          <w:delText xml:space="preserve"> visiem darbiem katrai kārtai.</w:delText>
        </w:r>
      </w:del>
      <w:ins w:id="219" w:author="User" w:date="2022-12-09T11:28:00Z">
        <w:r w:rsidR="0064199B">
          <w:rPr>
            <w:rFonts w:asciiTheme="minorHAnsi" w:hAnsiTheme="minorHAnsi" w:cstheme="minorHAnsi"/>
            <w:sz w:val="22"/>
            <w:szCs w:val="22"/>
          </w:rPr>
          <w:t>piestātnes seguma un piest</w:t>
        </w:r>
      </w:ins>
      <w:ins w:id="220" w:author="User" w:date="2022-12-09T11:29:00Z">
        <w:r w:rsidR="0064199B">
          <w:rPr>
            <w:rFonts w:asciiTheme="minorHAnsi" w:hAnsiTheme="minorHAnsi" w:cstheme="minorHAnsi"/>
            <w:sz w:val="22"/>
            <w:szCs w:val="22"/>
          </w:rPr>
          <w:t>ā</w:t>
        </w:r>
      </w:ins>
      <w:ins w:id="221" w:author="User" w:date="2022-12-09T11:28:00Z">
        <w:r w:rsidR="0064199B">
          <w:rPr>
            <w:rFonts w:asciiTheme="minorHAnsi" w:hAnsiTheme="minorHAnsi" w:cstheme="minorHAnsi"/>
            <w:sz w:val="22"/>
            <w:szCs w:val="22"/>
          </w:rPr>
          <w:t>tnes virsbūves nojaukšanu</w:t>
        </w:r>
      </w:ins>
      <w:ins w:id="222" w:author="User" w:date="2022-12-09T15:52:00Z">
        <w:r w:rsidR="00FB60A1">
          <w:rPr>
            <w:rFonts w:asciiTheme="minorHAnsi" w:hAnsiTheme="minorHAnsi" w:cstheme="minorHAnsi"/>
            <w:sz w:val="22"/>
            <w:szCs w:val="22"/>
          </w:rPr>
          <w:t>.</w:t>
        </w:r>
      </w:ins>
      <w:ins w:id="223" w:author="User" w:date="2022-12-09T11:28:00Z">
        <w:r w:rsidR="0064199B">
          <w:rPr>
            <w:rFonts w:asciiTheme="minorHAnsi" w:hAnsiTheme="minorHAnsi" w:cstheme="minorHAnsi"/>
            <w:sz w:val="22"/>
            <w:szCs w:val="22"/>
          </w:rPr>
          <w:t xml:space="preserve"> </w:t>
        </w:r>
      </w:ins>
    </w:p>
    <w:p w14:paraId="172F5D6F" w14:textId="3E54E603" w:rsidR="0064199B" w:rsidDel="00FB60A1" w:rsidRDefault="0064199B" w:rsidP="00D962DD">
      <w:pPr>
        <w:pStyle w:val="Default"/>
        <w:spacing w:line="276" w:lineRule="auto"/>
        <w:jc w:val="both"/>
        <w:rPr>
          <w:del w:id="224" w:author="User" w:date="2022-12-09T11:30:00Z"/>
          <w:rFonts w:asciiTheme="minorHAnsi" w:hAnsiTheme="minorHAnsi" w:cstheme="minorHAnsi"/>
          <w:sz w:val="22"/>
          <w:szCs w:val="22"/>
        </w:rPr>
      </w:pPr>
    </w:p>
    <w:p w14:paraId="3948E4CC" w14:textId="27A7F5E2" w:rsidR="00FB60A1" w:rsidRDefault="00FB60A1">
      <w:pPr>
        <w:pStyle w:val="Default"/>
        <w:spacing w:line="276" w:lineRule="auto"/>
        <w:jc w:val="both"/>
        <w:rPr>
          <w:ins w:id="225" w:author="User" w:date="2022-12-09T15:52:00Z"/>
          <w:rFonts w:asciiTheme="minorHAnsi" w:hAnsiTheme="minorHAnsi" w:cstheme="minorHAnsi"/>
          <w:sz w:val="22"/>
          <w:szCs w:val="22"/>
        </w:rPr>
      </w:pPr>
      <w:ins w:id="226" w:author="User" w:date="2022-12-09T15:52:00Z">
        <w:r>
          <w:rPr>
            <w:rFonts w:asciiTheme="minorHAnsi" w:hAnsiTheme="minorHAnsi" w:cstheme="minorHAnsi"/>
            <w:sz w:val="22"/>
            <w:szCs w:val="22"/>
          </w:rPr>
          <w:t>Būvdarbu veicējs pats noteic nepieciešamo nojauk</w:t>
        </w:r>
      </w:ins>
      <w:ins w:id="227" w:author="User" w:date="2022-12-09T15:53:00Z">
        <w:r>
          <w:rPr>
            <w:rFonts w:asciiTheme="minorHAnsi" w:hAnsiTheme="minorHAnsi" w:cstheme="minorHAnsi"/>
            <w:sz w:val="22"/>
            <w:szCs w:val="22"/>
          </w:rPr>
          <w:t>šanas apjomu.</w:t>
        </w:r>
      </w:ins>
    </w:p>
    <w:p w14:paraId="252AEE28" w14:textId="77777777" w:rsidR="00FB60A1" w:rsidRDefault="00D7556F" w:rsidP="00D962DD">
      <w:pPr>
        <w:pStyle w:val="Default"/>
        <w:spacing w:line="276" w:lineRule="auto"/>
        <w:jc w:val="both"/>
        <w:rPr>
          <w:ins w:id="228" w:author="User" w:date="2022-12-09T15:53:00Z"/>
          <w:rFonts w:asciiTheme="minorHAnsi" w:hAnsiTheme="minorHAnsi" w:cstheme="minorHAnsi"/>
          <w:sz w:val="22"/>
          <w:szCs w:val="22"/>
        </w:rPr>
      </w:pPr>
      <w:r w:rsidRPr="001B3D13">
        <w:rPr>
          <w:rFonts w:asciiTheme="minorHAnsi" w:hAnsiTheme="minorHAnsi" w:cstheme="minorHAnsi"/>
          <w:sz w:val="22"/>
          <w:szCs w:val="22"/>
        </w:rPr>
        <w:t>Mērvienība:</w:t>
      </w:r>
      <w:ins w:id="229" w:author="User" w:date="2022-12-09T11:30:00Z">
        <w:r w:rsidR="00800A99">
          <w:rPr>
            <w:rFonts w:asciiTheme="minorHAnsi" w:hAnsiTheme="minorHAnsi" w:cstheme="minorHAnsi"/>
            <w:sz w:val="22"/>
            <w:szCs w:val="22"/>
          </w:rPr>
          <w:t xml:space="preserve"> </w:t>
        </w:r>
      </w:ins>
      <w:ins w:id="230" w:author="User" w:date="2022-12-09T15:53:00Z">
        <w:r w:rsidR="00FB60A1">
          <w:rPr>
            <w:rFonts w:asciiTheme="minorHAnsi" w:hAnsiTheme="minorHAnsi" w:cstheme="minorHAnsi"/>
            <w:sz w:val="22"/>
            <w:szCs w:val="22"/>
          </w:rPr>
          <w:t>KS</w:t>
        </w:r>
      </w:ins>
    </w:p>
    <w:p w14:paraId="623411CF" w14:textId="7AFF3DE2" w:rsidR="00D7556F" w:rsidRPr="001B3D13" w:rsidRDefault="00D7556F" w:rsidP="00D962DD">
      <w:pPr>
        <w:pStyle w:val="Default"/>
        <w:spacing w:line="276" w:lineRule="auto"/>
        <w:jc w:val="both"/>
        <w:rPr>
          <w:rFonts w:asciiTheme="minorHAnsi" w:hAnsiTheme="minorHAnsi" w:cstheme="minorHAnsi"/>
          <w:sz w:val="22"/>
          <w:szCs w:val="22"/>
        </w:rPr>
      </w:pPr>
      <w:del w:id="231" w:author="User" w:date="2022-12-09T15:53:00Z">
        <w:r w:rsidRPr="00800A99" w:rsidDel="00FB60A1">
          <w:rPr>
            <w:rFonts w:asciiTheme="minorHAnsi" w:hAnsiTheme="minorHAnsi" w:cstheme="minorHAnsi"/>
            <w:sz w:val="22"/>
            <w:szCs w:val="22"/>
            <w:vertAlign w:val="superscript"/>
            <w:rPrChange w:id="232" w:author="User" w:date="2022-12-09T11:30:00Z">
              <w:rPr>
                <w:rFonts w:asciiTheme="minorHAnsi" w:hAnsiTheme="minorHAnsi" w:cstheme="minorHAnsi"/>
                <w:sz w:val="22"/>
                <w:szCs w:val="22"/>
              </w:rPr>
            </w:rPrChange>
          </w:rPr>
          <w:delText xml:space="preserve"> </w:delText>
        </w:r>
      </w:del>
      <w:del w:id="233" w:author="User" w:date="2022-12-09T11:30:00Z">
        <w:r w:rsidRPr="001B3D13" w:rsidDel="00800A99">
          <w:rPr>
            <w:rFonts w:asciiTheme="minorHAnsi" w:hAnsiTheme="minorHAnsi" w:cstheme="minorHAnsi"/>
            <w:sz w:val="22"/>
            <w:szCs w:val="22"/>
          </w:rPr>
          <w:delText>KS.</w:delText>
        </w:r>
      </w:del>
    </w:p>
    <w:p w14:paraId="25DC3D01" w14:textId="1A7CAEE6" w:rsidR="000C51C3" w:rsidRPr="001B3D13" w:rsidDel="00800A99" w:rsidRDefault="000C51C3" w:rsidP="004178FD">
      <w:pPr>
        <w:pStyle w:val="Default"/>
        <w:spacing w:line="276" w:lineRule="auto"/>
        <w:jc w:val="both"/>
        <w:rPr>
          <w:del w:id="234" w:author="User" w:date="2022-12-09T11:31:00Z"/>
          <w:rFonts w:asciiTheme="minorHAnsi" w:hAnsiTheme="minorHAnsi" w:cstheme="minorHAnsi"/>
          <w:sz w:val="22"/>
          <w:szCs w:val="22"/>
        </w:rPr>
      </w:pPr>
    </w:p>
    <w:p w14:paraId="0A089CDD" w14:textId="3C4E6D78" w:rsidR="00671524" w:rsidRPr="00130D44" w:rsidDel="00800A99" w:rsidRDefault="00671524" w:rsidP="003C13DD">
      <w:pPr>
        <w:pStyle w:val="Default"/>
        <w:spacing w:line="276" w:lineRule="auto"/>
        <w:rPr>
          <w:del w:id="235" w:author="User" w:date="2022-12-09T11:31:00Z"/>
          <w:rFonts w:asciiTheme="minorHAnsi" w:hAnsiTheme="minorHAnsi" w:cstheme="minorHAnsi"/>
          <w:b/>
          <w:bCs/>
        </w:rPr>
      </w:pPr>
    </w:p>
    <w:p w14:paraId="0A577A46" w14:textId="77777777" w:rsidR="00787534" w:rsidRPr="00130D44" w:rsidRDefault="0038501B" w:rsidP="008748A7">
      <w:pPr>
        <w:widowControl w:val="0"/>
        <w:suppressAutoHyphens/>
        <w:spacing w:after="0" w:line="240" w:lineRule="auto"/>
        <w:jc w:val="both"/>
        <w:rPr>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w:t>
      </w:r>
      <w:r w:rsidR="007F0A3E" w:rsidRPr="008748A7">
        <w:rPr>
          <w:rFonts w:eastAsiaTheme="majorEastAsia" w:cstheme="minorHAnsi"/>
          <w:color w:val="2E74B5" w:themeColor="accent1" w:themeShade="BF"/>
          <w:sz w:val="24"/>
          <w:szCs w:val="24"/>
        </w:rPr>
        <w:t>3</w:t>
      </w:r>
      <w:r w:rsidRPr="008748A7">
        <w:rPr>
          <w:rFonts w:eastAsiaTheme="majorEastAsia" w:cstheme="minorHAnsi"/>
          <w:color w:val="2E74B5" w:themeColor="accent1" w:themeShade="BF"/>
          <w:sz w:val="24"/>
          <w:szCs w:val="24"/>
        </w:rPr>
        <w:t xml:space="preserve"> Tērauda darbi</w:t>
      </w:r>
    </w:p>
    <w:p w14:paraId="1E8DE3AB" w14:textId="77777777" w:rsidR="00787534" w:rsidRPr="001B3D13" w:rsidRDefault="00787534" w:rsidP="0038501B">
      <w:pPr>
        <w:pStyle w:val="Default"/>
        <w:spacing w:line="276" w:lineRule="auto"/>
        <w:rPr>
          <w:rFonts w:asciiTheme="minorHAnsi" w:hAnsiTheme="minorHAnsi" w:cstheme="minorHAnsi"/>
          <w:b/>
          <w:bCs/>
        </w:rPr>
      </w:pPr>
    </w:p>
    <w:p w14:paraId="475D0842" w14:textId="1C1D874D" w:rsidR="0038501B" w:rsidRPr="008748A7" w:rsidRDefault="00787534" w:rsidP="008748A7">
      <w:pPr>
        <w:widowControl w:val="0"/>
        <w:suppressAutoHyphens/>
        <w:spacing w:after="0" w:line="240" w:lineRule="auto"/>
        <w:jc w:val="both"/>
        <w:rPr>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3.3.1 Materiālu piegāde</w:t>
      </w:r>
      <w:r w:rsidR="0038501B" w:rsidRPr="008748A7">
        <w:rPr>
          <w:rFonts w:eastAsiaTheme="majorEastAsia" w:cstheme="minorHAnsi"/>
          <w:color w:val="2E74B5" w:themeColor="accent1" w:themeShade="BF"/>
          <w:sz w:val="24"/>
          <w:szCs w:val="24"/>
        </w:rPr>
        <w:t xml:space="preserve"> </w:t>
      </w:r>
    </w:p>
    <w:p w14:paraId="5712A00C" w14:textId="30FC01CE" w:rsidR="0038501B" w:rsidRPr="001B3D13" w:rsidRDefault="0038501B" w:rsidP="0038501B">
      <w:pPr>
        <w:pStyle w:val="Default"/>
        <w:spacing w:line="276" w:lineRule="auto"/>
        <w:jc w:val="both"/>
        <w:rPr>
          <w:rFonts w:asciiTheme="minorHAnsi" w:hAnsiTheme="minorHAnsi" w:cstheme="minorHAnsi"/>
          <w:color w:val="auto"/>
          <w:sz w:val="22"/>
          <w:szCs w:val="22"/>
        </w:rPr>
      </w:pPr>
      <w:r w:rsidRPr="00E13031">
        <w:rPr>
          <w:rFonts w:asciiTheme="minorHAnsi" w:hAnsiTheme="minorHAnsi" w:cstheme="minorHAnsi"/>
          <w:color w:val="auto"/>
          <w:sz w:val="22"/>
          <w:szCs w:val="22"/>
        </w:rPr>
        <w:t>Prasības materiāliem sk</w:t>
      </w:r>
      <w:r w:rsidR="00E13031" w:rsidRPr="00E13031">
        <w:rPr>
          <w:rFonts w:asciiTheme="minorHAnsi" w:hAnsiTheme="minorHAnsi" w:cstheme="minorHAnsi"/>
          <w:color w:val="auto"/>
          <w:sz w:val="22"/>
          <w:szCs w:val="22"/>
        </w:rPr>
        <w:t>a</w:t>
      </w:r>
      <w:r w:rsidR="00062B8D" w:rsidRPr="00E13031">
        <w:rPr>
          <w:rFonts w:asciiTheme="minorHAnsi" w:hAnsiTheme="minorHAnsi" w:cstheme="minorHAnsi"/>
          <w:color w:val="auto"/>
          <w:sz w:val="22"/>
          <w:szCs w:val="22"/>
        </w:rPr>
        <w:t>tīt</w:t>
      </w:r>
      <w:r w:rsidRPr="00E13031">
        <w:rPr>
          <w:rFonts w:asciiTheme="minorHAnsi" w:hAnsiTheme="minorHAnsi" w:cstheme="minorHAnsi"/>
          <w:color w:val="auto"/>
          <w:sz w:val="22"/>
          <w:szCs w:val="22"/>
        </w:rPr>
        <w:t xml:space="preserve"> p</w:t>
      </w:r>
      <w:r w:rsidR="00062B8D" w:rsidRPr="00E13031">
        <w:rPr>
          <w:rFonts w:asciiTheme="minorHAnsi" w:hAnsiTheme="minorHAnsi" w:cstheme="minorHAnsi"/>
          <w:color w:val="auto"/>
          <w:sz w:val="22"/>
          <w:szCs w:val="22"/>
        </w:rPr>
        <w:t>unktā</w:t>
      </w:r>
      <w:r w:rsidRPr="00E13031">
        <w:rPr>
          <w:rFonts w:asciiTheme="minorHAnsi" w:hAnsiTheme="minorHAnsi" w:cstheme="minorHAnsi"/>
          <w:color w:val="auto"/>
          <w:sz w:val="22"/>
          <w:szCs w:val="22"/>
        </w:rPr>
        <w:t xml:space="preserve"> 2.</w:t>
      </w:r>
      <w:r w:rsidR="00E13031" w:rsidRPr="00E13031">
        <w:rPr>
          <w:rFonts w:asciiTheme="minorHAnsi" w:hAnsiTheme="minorHAnsi" w:cstheme="minorHAnsi"/>
          <w:color w:val="auto"/>
          <w:sz w:val="22"/>
          <w:szCs w:val="22"/>
        </w:rPr>
        <w:t>3</w:t>
      </w:r>
      <w:r w:rsidRPr="00E13031">
        <w:rPr>
          <w:rFonts w:asciiTheme="minorHAnsi" w:hAnsiTheme="minorHAnsi" w:cstheme="minorHAnsi"/>
          <w:color w:val="auto"/>
          <w:sz w:val="22"/>
          <w:szCs w:val="22"/>
        </w:rPr>
        <w:t>.</w:t>
      </w:r>
    </w:p>
    <w:p w14:paraId="0092D590" w14:textId="77777777" w:rsidR="0038501B" w:rsidRPr="001B3D13" w:rsidRDefault="0038501B" w:rsidP="0038501B">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Visu darbu izpildei jānotiek saskaņā ar prasībām, kas dotas: </w:t>
      </w:r>
    </w:p>
    <w:p w14:paraId="1C17A9B1" w14:textId="77777777" w:rsidR="0038501B" w:rsidRPr="001B3D13" w:rsidRDefault="0038501B" w:rsidP="0038501B">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LVS EN 1993-1-1 “3. </w:t>
      </w:r>
      <w:proofErr w:type="spellStart"/>
      <w:r w:rsidRPr="001B3D13">
        <w:rPr>
          <w:rFonts w:asciiTheme="minorHAnsi" w:hAnsiTheme="minorHAnsi" w:cstheme="minorHAnsi"/>
          <w:sz w:val="22"/>
          <w:szCs w:val="22"/>
        </w:rPr>
        <w:t>Eirokodekss</w:t>
      </w:r>
      <w:proofErr w:type="spellEnd"/>
      <w:r w:rsidRPr="001B3D13">
        <w:rPr>
          <w:rFonts w:asciiTheme="minorHAnsi" w:hAnsiTheme="minorHAnsi" w:cstheme="minorHAnsi"/>
          <w:sz w:val="22"/>
          <w:szCs w:val="22"/>
        </w:rPr>
        <w:t xml:space="preserve">: Tērauda konstrukciju projektēšana. 1-1. daļa: Vispārīgie noteikumi un noteikumi ēkām”; </w:t>
      </w:r>
    </w:p>
    <w:p w14:paraId="52D59D81" w14:textId="77777777" w:rsidR="0038501B" w:rsidRPr="001B3D13" w:rsidRDefault="0038501B" w:rsidP="0038501B">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LVS EN 1090-1+A1 „Tērauda konstrukciju un alumīnija konstrukciju izgatavošana. 1. daļa: Atbilstības novērtēšanas prasības nesošo konstrukciju elementiem"; </w:t>
      </w:r>
    </w:p>
    <w:p w14:paraId="680837AA" w14:textId="77777777" w:rsidR="0038501B" w:rsidRPr="001B3D13" w:rsidRDefault="0038501B" w:rsidP="0038501B">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LVS EN 1090-2+A1 "Tērauda konstrukciju un alumīnija konstrukciju izgatavošana. 2. daļa: Tehniskās prasības tērauda konstrukcijām". </w:t>
      </w:r>
    </w:p>
    <w:p w14:paraId="36C7F8B6" w14:textId="63F007C8" w:rsidR="00A272A9" w:rsidRPr="001B3D13" w:rsidRDefault="00A272A9" w:rsidP="00787534">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Materiālus piegādā atbilstoši vispārējiem tehniskiem piegādes noteikumiem un apzīmējumiem, kas paredzēti standartā LVS EN 10021 «Piegādes vispārīgie tehniskie noteikumi tērauda izstrādājumiem». Materiāli nesošajām konstrukcijām jāpiegādā ar pārbaudes sertifikātu 3.1B vai 3.1C atbilstoši standarta LVS EN 10204 «Metālu izstrādājumi – Inspicēšanas dokumentu tipi» prasībām, pārējie materiāli – ar pārbaudes sertifikātu, kas atbilst LVS EN 10204 2.2. punkta prasībām.</w:t>
      </w:r>
    </w:p>
    <w:p w14:paraId="14CA8EF2" w14:textId="58B1C463" w:rsidR="0038501B" w:rsidRPr="001B3D13" w:rsidRDefault="0038501B" w:rsidP="00787534">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Būvdarbu veicējam ir pienākums ziņot būvuzraugam par darbu gaitu un informēt viņu par iespējamiem sarežģījumiem, kas var iespaidot produkta kvalitāti vai piegādes termiņu. Izpildītājam pirms piegādes ir jāpārliecinās, vai materiālu varēs metināt bez sarežģījumiem, izmantojot tradicionālos metināšanas procesus, piemēram, no tērauda ražotāja pieprasot dokumentāciju par tērauda </w:t>
      </w:r>
      <w:proofErr w:type="spellStart"/>
      <w:r w:rsidRPr="001B3D13">
        <w:rPr>
          <w:rFonts w:asciiTheme="minorHAnsi" w:hAnsiTheme="minorHAnsi" w:cstheme="minorHAnsi"/>
          <w:color w:val="auto"/>
          <w:sz w:val="22"/>
          <w:szCs w:val="22"/>
        </w:rPr>
        <w:t>metināmību</w:t>
      </w:r>
      <w:proofErr w:type="spellEnd"/>
      <w:r w:rsidRPr="001B3D13">
        <w:rPr>
          <w:rFonts w:asciiTheme="minorHAnsi" w:hAnsiTheme="minorHAnsi" w:cstheme="minorHAnsi"/>
          <w:color w:val="auto"/>
          <w:sz w:val="22"/>
          <w:szCs w:val="22"/>
        </w:rPr>
        <w:t>.</w:t>
      </w:r>
    </w:p>
    <w:p w14:paraId="259C4DFC" w14:textId="3F93665B" w:rsidR="0038501B" w:rsidRPr="001B3D13" w:rsidRDefault="0038501B" w:rsidP="0038501B">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 </w:t>
      </w:r>
    </w:p>
    <w:p w14:paraId="4D0FC855" w14:textId="59EB7C7A" w:rsidR="0038501B" w:rsidRPr="008748A7" w:rsidRDefault="0038501B" w:rsidP="008748A7">
      <w:pPr>
        <w:widowControl w:val="0"/>
        <w:suppressAutoHyphens/>
        <w:spacing w:after="0" w:line="240" w:lineRule="auto"/>
        <w:jc w:val="both"/>
        <w:rPr>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w:t>
      </w:r>
      <w:r w:rsidR="00AC7767" w:rsidRPr="008748A7">
        <w:rPr>
          <w:rFonts w:eastAsiaTheme="majorEastAsia" w:cstheme="minorHAnsi"/>
          <w:color w:val="2E74B5" w:themeColor="accent1" w:themeShade="BF"/>
          <w:sz w:val="24"/>
          <w:szCs w:val="24"/>
        </w:rPr>
        <w:t>3</w:t>
      </w:r>
      <w:r w:rsidRPr="008748A7">
        <w:rPr>
          <w:rFonts w:eastAsiaTheme="majorEastAsia" w:cstheme="minorHAnsi"/>
          <w:color w:val="2E74B5" w:themeColor="accent1" w:themeShade="BF"/>
          <w:sz w:val="24"/>
          <w:szCs w:val="24"/>
        </w:rPr>
        <w:t>.</w:t>
      </w:r>
      <w:r w:rsidR="00787534" w:rsidRPr="008748A7">
        <w:rPr>
          <w:rFonts w:eastAsiaTheme="majorEastAsia" w:cstheme="minorHAnsi"/>
          <w:color w:val="2E74B5" w:themeColor="accent1" w:themeShade="BF"/>
          <w:sz w:val="24"/>
          <w:szCs w:val="24"/>
        </w:rPr>
        <w:t>2</w:t>
      </w:r>
      <w:r w:rsidRPr="008748A7">
        <w:rPr>
          <w:rFonts w:eastAsiaTheme="majorEastAsia" w:cstheme="minorHAnsi"/>
          <w:color w:val="2E74B5" w:themeColor="accent1" w:themeShade="BF"/>
          <w:sz w:val="24"/>
          <w:szCs w:val="24"/>
        </w:rPr>
        <w:t xml:space="preserve"> Metināšanas darbi </w:t>
      </w:r>
    </w:p>
    <w:p w14:paraId="71855498" w14:textId="3037E3D4" w:rsidR="0038501B" w:rsidRPr="001B3D13" w:rsidRDefault="00A272A9" w:rsidP="0016609E">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P</w:t>
      </w:r>
      <w:r w:rsidR="0038501B" w:rsidRPr="001B3D13">
        <w:rPr>
          <w:rFonts w:asciiTheme="minorHAnsi" w:hAnsiTheme="minorHAnsi" w:cstheme="minorHAnsi"/>
          <w:color w:val="auto"/>
          <w:sz w:val="22"/>
          <w:szCs w:val="22"/>
        </w:rPr>
        <w:t>rasības tēraudu konstrukciju projekta ražošanas kvalitātes klases (EXC) nodrošināšanai ir uzskaitītas zemāk:</w:t>
      </w:r>
    </w:p>
    <w:p w14:paraId="230B44C1"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Specifikācijām metināšanas procedūrām (WPS) jābūt izstrādātām katrai metināšanas operācijai saskaņā ar LVS EN ISO 15609-1. Metināšanas procedūru testa protokoliem jābūt izstrādātiem atbilstoši LVS EN ISO 15614-1;</w:t>
      </w:r>
    </w:p>
    <w:p w14:paraId="02596B92"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Sametināmo detaļu metinājuma šuves </w:t>
      </w:r>
      <w:proofErr w:type="spellStart"/>
      <w:r w:rsidRPr="001B3D13">
        <w:rPr>
          <w:rFonts w:asciiTheme="minorHAnsi" w:hAnsiTheme="minorHAnsi" w:cstheme="minorHAnsi"/>
          <w:sz w:val="22"/>
          <w:szCs w:val="22"/>
        </w:rPr>
        <w:t>kontaktvirsmas</w:t>
      </w:r>
      <w:proofErr w:type="spellEnd"/>
      <w:r w:rsidRPr="001B3D13">
        <w:rPr>
          <w:rFonts w:asciiTheme="minorHAnsi" w:hAnsiTheme="minorHAnsi" w:cstheme="minorHAnsi"/>
          <w:sz w:val="22"/>
          <w:szCs w:val="22"/>
        </w:rPr>
        <w:t xml:space="preserve"> sagatavot saskaņā ar LVS EN ISO 9692-1 un LVS EN ISO 9692-2;</w:t>
      </w:r>
    </w:p>
    <w:p w14:paraId="3B807025" w14:textId="77777777" w:rsidR="0038501B" w:rsidRPr="001B3D13" w:rsidRDefault="0038501B" w:rsidP="0016609E">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sz w:val="22"/>
          <w:szCs w:val="22"/>
        </w:rPr>
        <w:t xml:space="preserve">Metināšanas darbi nav atļauti pie temperatūras zemākas par +5°C bez papildus sametināmo </w:t>
      </w:r>
      <w:r w:rsidRPr="001B3D13">
        <w:rPr>
          <w:rFonts w:asciiTheme="minorHAnsi" w:hAnsiTheme="minorHAnsi" w:cstheme="minorHAnsi"/>
          <w:color w:val="auto"/>
          <w:sz w:val="22"/>
          <w:szCs w:val="22"/>
        </w:rPr>
        <w:t>elementu sagatavošanas (piem., uzsildīšanas).</w:t>
      </w:r>
    </w:p>
    <w:p w14:paraId="495B0672" w14:textId="77777777" w:rsidR="0038501B" w:rsidRPr="001B3D13" w:rsidRDefault="0038501B" w:rsidP="0016609E">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Ja metinājuma šuve vai piemetināmās detaļas pārklāj vai aizsedz iepriekš metināto šuvi, jāizlemj, kādā secībā šuves tiks izveidotas un vai ir nepieciešams veikt 1. šuves inspekciju/nesagraujošas pārbaudes pirms nākamās šuves izveides vai aizsedzošo detaļu piemetināšanas.</w:t>
      </w:r>
    </w:p>
    <w:p w14:paraId="44132D70" w14:textId="5436920A" w:rsidR="0038501B" w:rsidRPr="001B3D13" w:rsidRDefault="0038501B" w:rsidP="0016609E">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Metinātājiem   jābūt kvalificētiem saskaņā ar LVS EN 287-1, metināšanas mašīnu operatoriem jābūt kvalificētiem saskaņā ar LVS EN 1418.</w:t>
      </w:r>
    </w:p>
    <w:p w14:paraId="4C8D729B" w14:textId="77777777" w:rsidR="0016609E" w:rsidRPr="001B3D13" w:rsidRDefault="0016609E" w:rsidP="0016609E">
      <w:pPr>
        <w:pStyle w:val="Default"/>
        <w:spacing w:line="276" w:lineRule="auto"/>
        <w:jc w:val="both"/>
        <w:rPr>
          <w:rFonts w:asciiTheme="minorHAnsi" w:hAnsiTheme="minorHAnsi" w:cstheme="minorHAnsi"/>
          <w:color w:val="auto"/>
          <w:sz w:val="22"/>
          <w:szCs w:val="22"/>
        </w:rPr>
      </w:pPr>
    </w:p>
    <w:p w14:paraId="2EC2FC5A" w14:textId="5EB80221" w:rsidR="0038501B" w:rsidRPr="001B3D13" w:rsidRDefault="0038501B" w:rsidP="0016609E">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Metināšanas darbu plān</w:t>
      </w:r>
      <w:r w:rsidR="0016609E" w:rsidRPr="001B3D13">
        <w:rPr>
          <w:rFonts w:asciiTheme="minorHAnsi" w:hAnsiTheme="minorHAnsi" w:cstheme="minorHAnsi"/>
          <w:sz w:val="22"/>
          <w:szCs w:val="22"/>
          <w:u w:val="single"/>
        </w:rPr>
        <w:t>s</w:t>
      </w:r>
    </w:p>
    <w:p w14:paraId="0957DA4C" w14:textId="53F45C1E" w:rsidR="0038501B" w:rsidRPr="001B3D13" w:rsidRDefault="0038501B" w:rsidP="0016609E">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Būv</w:t>
      </w:r>
      <w:r w:rsidR="00083A9B">
        <w:rPr>
          <w:rFonts w:asciiTheme="minorHAnsi" w:hAnsiTheme="minorHAnsi" w:cstheme="minorHAnsi"/>
          <w:color w:val="auto"/>
          <w:sz w:val="22"/>
          <w:szCs w:val="22"/>
        </w:rPr>
        <w:t>darbu veicējam</w:t>
      </w:r>
      <w:r w:rsidRPr="001B3D13">
        <w:rPr>
          <w:rFonts w:asciiTheme="minorHAnsi" w:hAnsiTheme="minorHAnsi" w:cstheme="minorHAnsi"/>
          <w:color w:val="auto"/>
          <w:sz w:val="22"/>
          <w:szCs w:val="22"/>
        </w:rPr>
        <w:t xml:space="preserve"> jāsagatavo metināšanas darbu plāns saskaņā ar LVS EN 1090-2, LVS EN ISO 3834 un jāsaskaņo to ar </w:t>
      </w:r>
      <w:r w:rsidR="00431766">
        <w:rPr>
          <w:rFonts w:asciiTheme="minorHAnsi" w:hAnsiTheme="minorHAnsi" w:cstheme="minorHAnsi"/>
          <w:color w:val="auto"/>
          <w:sz w:val="22"/>
          <w:szCs w:val="22"/>
        </w:rPr>
        <w:t>Būvprojekta</w:t>
      </w:r>
      <w:r w:rsidRPr="001B3D13">
        <w:rPr>
          <w:rFonts w:asciiTheme="minorHAnsi" w:hAnsiTheme="minorHAnsi" w:cstheme="minorHAnsi"/>
          <w:color w:val="auto"/>
          <w:sz w:val="22"/>
          <w:szCs w:val="22"/>
        </w:rPr>
        <w:t xml:space="preserve"> </w:t>
      </w:r>
      <w:r w:rsidR="00431766">
        <w:rPr>
          <w:rFonts w:asciiTheme="minorHAnsi" w:hAnsiTheme="minorHAnsi" w:cstheme="minorHAnsi"/>
          <w:color w:val="auto"/>
          <w:sz w:val="22"/>
          <w:szCs w:val="22"/>
        </w:rPr>
        <w:t xml:space="preserve">izstrādātāju </w:t>
      </w:r>
      <w:r w:rsidRPr="001B3D13">
        <w:rPr>
          <w:rFonts w:asciiTheme="minorHAnsi" w:hAnsiTheme="minorHAnsi" w:cstheme="minorHAnsi"/>
          <w:color w:val="auto"/>
          <w:sz w:val="22"/>
          <w:szCs w:val="22"/>
        </w:rPr>
        <w:t>un būvuzraugu.</w:t>
      </w:r>
    </w:p>
    <w:p w14:paraId="0A5E41AC" w14:textId="77777777" w:rsidR="0038501B" w:rsidRPr="001B3D13" w:rsidRDefault="0038501B" w:rsidP="0016609E">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Metināšanas plānā jāiekļauj sekojoša informācija:</w:t>
      </w:r>
    </w:p>
    <w:p w14:paraId="5D0A0F77"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konstrukcijas elementu vai bloku ražošanas un to savstarpējās savienošanas operāciju secība;</w:t>
      </w:r>
    </w:p>
    <w:p w14:paraId="660039F8"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metināšanas šuvju izveides secība (ja nepieciešams);</w:t>
      </w:r>
    </w:p>
    <w:p w14:paraId="31BCD4F5"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pasākumu, kas ir nepieciešami, lai novērstu metināšanas šuvju temperatūras rukuma izraisītas deformācijas, apraksts. Nepieciešamo noturošo pagaidu konstrukciju detalizētu rasējumu izstrāde;</w:t>
      </w:r>
    </w:p>
    <w:p w14:paraId="34428A21"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atsevišķu procesu, kas ir veicami, lai izgatavotu projekta konstrukciju, identifikācija;</w:t>
      </w:r>
    </w:p>
    <w:p w14:paraId="77B9E6A2"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metināšanas procedūru specifikācijas (WPS - </w:t>
      </w:r>
      <w:proofErr w:type="spellStart"/>
      <w:r w:rsidRPr="001B3D13">
        <w:rPr>
          <w:rFonts w:asciiTheme="minorHAnsi" w:hAnsiTheme="minorHAnsi" w:cstheme="minorHAnsi"/>
          <w:sz w:val="22"/>
          <w:szCs w:val="22"/>
        </w:rPr>
        <w:t>welding</w:t>
      </w:r>
      <w:proofErr w:type="spellEnd"/>
      <w:r w:rsidRPr="001B3D13">
        <w:rPr>
          <w:rFonts w:asciiTheme="minorHAnsi" w:hAnsiTheme="minorHAnsi" w:cstheme="minorHAnsi"/>
          <w:sz w:val="22"/>
          <w:szCs w:val="22"/>
        </w:rPr>
        <w:t xml:space="preserve"> </w:t>
      </w:r>
      <w:proofErr w:type="spellStart"/>
      <w:r w:rsidRPr="001B3D13">
        <w:rPr>
          <w:rFonts w:asciiTheme="minorHAnsi" w:hAnsiTheme="minorHAnsi" w:cstheme="minorHAnsi"/>
          <w:sz w:val="22"/>
          <w:szCs w:val="22"/>
        </w:rPr>
        <w:t>procedure</w:t>
      </w:r>
      <w:proofErr w:type="spellEnd"/>
      <w:r w:rsidRPr="001B3D13">
        <w:rPr>
          <w:rFonts w:asciiTheme="minorHAnsi" w:hAnsiTheme="minorHAnsi" w:cstheme="minorHAnsi"/>
          <w:sz w:val="22"/>
          <w:szCs w:val="22"/>
        </w:rPr>
        <w:t xml:space="preserve"> </w:t>
      </w:r>
      <w:proofErr w:type="spellStart"/>
      <w:r w:rsidRPr="001B3D13">
        <w:rPr>
          <w:rFonts w:asciiTheme="minorHAnsi" w:hAnsiTheme="minorHAnsi" w:cstheme="minorHAnsi"/>
          <w:sz w:val="22"/>
          <w:szCs w:val="22"/>
        </w:rPr>
        <w:t>specification</w:t>
      </w:r>
      <w:proofErr w:type="spellEnd"/>
      <w:r w:rsidRPr="001B3D13">
        <w:rPr>
          <w:rFonts w:asciiTheme="minorHAnsi" w:hAnsiTheme="minorHAnsi" w:cstheme="minorHAnsi"/>
          <w:sz w:val="22"/>
          <w:szCs w:val="22"/>
        </w:rPr>
        <w:t xml:space="preserve">), tai skaitā: metināšanas izejmateriāli, iespējama </w:t>
      </w:r>
      <w:proofErr w:type="spellStart"/>
      <w:r w:rsidRPr="001B3D13">
        <w:rPr>
          <w:rFonts w:asciiTheme="minorHAnsi" w:hAnsiTheme="minorHAnsi" w:cstheme="minorHAnsi"/>
          <w:sz w:val="22"/>
          <w:szCs w:val="22"/>
        </w:rPr>
        <w:t>priekšuzsildīšana</w:t>
      </w:r>
      <w:proofErr w:type="spellEnd"/>
      <w:r w:rsidRPr="001B3D13">
        <w:rPr>
          <w:rFonts w:asciiTheme="minorHAnsi" w:hAnsiTheme="minorHAnsi" w:cstheme="minorHAnsi"/>
          <w:sz w:val="22"/>
          <w:szCs w:val="22"/>
        </w:rPr>
        <w:t>, kārtējā metināšanas starpposma sākotnējā temperatūra, metinājuma šuves termiskā pēcapstrāde utt.;</w:t>
      </w:r>
    </w:p>
    <w:p w14:paraId="31D1BC1B"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šuves metināšanas secība ar visiem ierobežojumiem vai pieļaujamām sākuma un beigu pozīciju vietām, ieskaitot pieturas vietas gadījumā, kad metinājuma šuves ģeometrija neļauj veikt nepārtrauktu metināšanu;</w:t>
      </w:r>
    </w:p>
    <w:p w14:paraId="562A16F9"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sametināmo elementu apgriešana metināšanas procesa laikā, ievērtējot metinājuma šuvju izveides secību;</w:t>
      </w:r>
    </w:p>
    <w:p w14:paraId="27C02D05"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norādes uz atbilstošām procedūru specifikācijām, kas attiecas uz metināšanu un radnieciskiem procesiem;</w:t>
      </w:r>
    </w:p>
    <w:p w14:paraId="128BD523"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aprīkojums metināšanas izejvielu sagatavošanai (ūdeņraža satura pazemināšana, cita veida sagatavošana u.c.);</w:t>
      </w:r>
    </w:p>
    <w:p w14:paraId="197C5BA9"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inspicēšanas un testēšanas procedūru apraksts, ieskaitot neatkarīgu organizāciju iesaisti;</w:t>
      </w:r>
    </w:p>
    <w:p w14:paraId="52D521DC"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pasākumi, kas pasargā no tērauda šķiedru trauslas atraušanas perpendikulāri elementa šķiedru virzienam ("</w:t>
      </w:r>
      <w:proofErr w:type="spellStart"/>
      <w:r w:rsidRPr="001B3D13">
        <w:rPr>
          <w:rFonts w:asciiTheme="minorHAnsi" w:hAnsiTheme="minorHAnsi" w:cstheme="minorHAnsi"/>
          <w:sz w:val="22"/>
          <w:szCs w:val="22"/>
        </w:rPr>
        <w:t>lamellar</w:t>
      </w:r>
      <w:proofErr w:type="spellEnd"/>
      <w:r w:rsidRPr="001B3D13">
        <w:rPr>
          <w:rFonts w:asciiTheme="minorHAnsi" w:hAnsiTheme="minorHAnsi" w:cstheme="minorHAnsi"/>
          <w:sz w:val="22"/>
          <w:szCs w:val="22"/>
        </w:rPr>
        <w:t xml:space="preserve"> </w:t>
      </w:r>
      <w:proofErr w:type="spellStart"/>
      <w:r w:rsidRPr="001B3D13">
        <w:rPr>
          <w:rFonts w:asciiTheme="minorHAnsi" w:hAnsiTheme="minorHAnsi" w:cstheme="minorHAnsi"/>
          <w:sz w:val="22"/>
          <w:szCs w:val="22"/>
        </w:rPr>
        <w:t>tearing</w:t>
      </w:r>
      <w:proofErr w:type="spellEnd"/>
      <w:r w:rsidRPr="001B3D13">
        <w:rPr>
          <w:rFonts w:asciiTheme="minorHAnsi" w:hAnsiTheme="minorHAnsi" w:cstheme="minorHAnsi"/>
          <w:sz w:val="22"/>
          <w:szCs w:val="22"/>
        </w:rPr>
        <w:t>");</w:t>
      </w:r>
    </w:p>
    <w:p w14:paraId="5580C8FE"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apkārtējās vides īpatnības (piem., nepieciešamā aizsardzība no vēja un lietus);</w:t>
      </w:r>
    </w:p>
    <w:p w14:paraId="48AB8A78"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atbilstoša komponenšu un bloku identifikācija (ražošanas iekšējās uzskaites nomenklatūra);</w:t>
      </w:r>
    </w:p>
    <w:p w14:paraId="77EC0165"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kvalificētā personāla struktūra (kvalitātes vadības sistēmas struktūra);</w:t>
      </w:r>
    </w:p>
    <w:p w14:paraId="33FE7DCC"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ražošanas kvalitātes testēšanas procesa apraksts;</w:t>
      </w:r>
    </w:p>
    <w:p w14:paraId="452CC98F"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starpposma pārbaudes testa prasības;</w:t>
      </w:r>
    </w:p>
    <w:p w14:paraId="623D539B"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metinājuma šuves identifikācijas prasības;</w:t>
      </w:r>
    </w:p>
    <w:p w14:paraId="65BD4749"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metinājuma šuves pieņemšanas kritēriji;</w:t>
      </w:r>
    </w:p>
    <w:p w14:paraId="29649D87"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norādes uz inspekciju un testēšanas plānu;</w:t>
      </w:r>
    </w:p>
    <w:p w14:paraId="13FC0E00" w14:textId="1AB6EB80" w:rsidR="0038501B" w:rsidRPr="001B3D13" w:rsidRDefault="0038501B" w:rsidP="0016609E">
      <w:pPr>
        <w:pStyle w:val="Default"/>
        <w:numPr>
          <w:ilvl w:val="0"/>
          <w:numId w:val="3"/>
        </w:numPr>
        <w:ind w:left="714" w:hanging="357"/>
        <w:jc w:val="both"/>
        <w:rPr>
          <w:rFonts w:asciiTheme="minorHAnsi" w:hAnsiTheme="minorHAnsi" w:cstheme="minorHAnsi"/>
          <w:sz w:val="22"/>
          <w:szCs w:val="22"/>
        </w:rPr>
      </w:pPr>
      <w:r w:rsidRPr="001B3D13">
        <w:rPr>
          <w:rFonts w:asciiTheme="minorHAnsi" w:hAnsiTheme="minorHAnsi" w:cstheme="minorHAnsi"/>
          <w:sz w:val="22"/>
          <w:szCs w:val="22"/>
        </w:rPr>
        <w:t>prasības virsmu sagatavošanai saskaņā ar LVS EN 1090-2 10. sadaļu.</w:t>
      </w:r>
    </w:p>
    <w:p w14:paraId="76755487" w14:textId="77777777" w:rsidR="0016609E" w:rsidRPr="001B3D13" w:rsidRDefault="0016609E" w:rsidP="0016609E">
      <w:pPr>
        <w:pStyle w:val="Default"/>
        <w:ind w:left="714"/>
        <w:jc w:val="both"/>
        <w:rPr>
          <w:rFonts w:asciiTheme="minorHAnsi" w:hAnsiTheme="minorHAnsi" w:cstheme="minorHAnsi"/>
          <w:sz w:val="22"/>
          <w:szCs w:val="22"/>
        </w:rPr>
      </w:pPr>
    </w:p>
    <w:p w14:paraId="47B1D431" w14:textId="6B42D40D" w:rsidR="0038501B" w:rsidRPr="001B3D13" w:rsidRDefault="0038501B" w:rsidP="0016609E">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Metināšanas darbu kvalitātes inspekcijas plāns</w:t>
      </w:r>
    </w:p>
    <w:p w14:paraId="5CFFC09E" w14:textId="269D9F0C" w:rsidR="0016609E" w:rsidRPr="001B3D13" w:rsidRDefault="007B7862" w:rsidP="0016609E">
      <w:pPr>
        <w:pStyle w:val="BodyText"/>
        <w:spacing w:line="276" w:lineRule="auto"/>
        <w:ind w:right="720"/>
        <w:jc w:val="both"/>
        <w:rPr>
          <w:rFonts w:cstheme="minorHAnsi"/>
        </w:rPr>
      </w:pPr>
      <w:bookmarkStart w:id="236" w:name="_Hlk109136803"/>
      <w:r>
        <w:rPr>
          <w:rFonts w:cstheme="minorHAnsi"/>
        </w:rPr>
        <w:t>Būvdarbu veicējam</w:t>
      </w:r>
      <w:bookmarkEnd w:id="236"/>
      <w:r w:rsidRPr="001B3D13">
        <w:rPr>
          <w:rFonts w:cstheme="minorHAnsi"/>
        </w:rPr>
        <w:t xml:space="preserve"> </w:t>
      </w:r>
      <w:r w:rsidR="0038501B" w:rsidRPr="001B3D13">
        <w:rPr>
          <w:rFonts w:cstheme="minorHAnsi"/>
        </w:rPr>
        <w:t>jāizstrādā metināšanas darbu kvalitātes inspekcijas plāns saskaņā ar LVS EN 1090-2, LVS EN ISO 3834, un tas jāsaskaņo to ar</w:t>
      </w:r>
      <w:r>
        <w:rPr>
          <w:rFonts w:cstheme="minorHAnsi"/>
        </w:rPr>
        <w:t xml:space="preserve"> Būvprojekta izstrādātāju</w:t>
      </w:r>
      <w:r w:rsidR="0038501B" w:rsidRPr="001B3D13">
        <w:rPr>
          <w:rFonts w:cstheme="minorHAnsi"/>
        </w:rPr>
        <w:t xml:space="preserve"> un būvuzraugu.</w:t>
      </w:r>
    </w:p>
    <w:p w14:paraId="2F85F607" w14:textId="5DBDFF80" w:rsidR="0038501B" w:rsidRPr="001B3D13" w:rsidRDefault="0038501B" w:rsidP="0016609E">
      <w:pPr>
        <w:pStyle w:val="BodyText"/>
        <w:spacing w:line="276" w:lineRule="auto"/>
        <w:ind w:right="720"/>
        <w:jc w:val="both"/>
        <w:rPr>
          <w:rFonts w:cstheme="minorHAnsi"/>
        </w:rPr>
      </w:pPr>
      <w:r w:rsidRPr="001B3D13">
        <w:rPr>
          <w:rFonts w:cstheme="minorHAnsi"/>
        </w:rPr>
        <w:t>Metināšanas darbu kvalitātes inspekcijas plānam jāietver zemāk uzskaitīto aktivitāšu aprakstu:</w:t>
      </w:r>
    </w:p>
    <w:p w14:paraId="413C47FB" w14:textId="53307038" w:rsidR="0038501B" w:rsidRPr="001B3D13" w:rsidRDefault="0038501B" w:rsidP="00787534">
      <w:pPr>
        <w:pStyle w:val="Default"/>
        <w:numPr>
          <w:ilvl w:val="0"/>
          <w:numId w:val="43"/>
        </w:numPr>
        <w:tabs>
          <w:tab w:val="left" w:pos="284"/>
        </w:tabs>
        <w:spacing w:line="276" w:lineRule="auto"/>
        <w:ind w:hanging="720"/>
        <w:jc w:val="both"/>
        <w:rPr>
          <w:rFonts w:asciiTheme="minorHAnsi" w:hAnsiTheme="minorHAnsi" w:cstheme="minorHAnsi"/>
          <w:i/>
          <w:iCs/>
          <w:sz w:val="22"/>
          <w:szCs w:val="22"/>
          <w:u w:val="single"/>
        </w:rPr>
      </w:pPr>
      <w:r w:rsidRPr="001B3D13">
        <w:rPr>
          <w:rFonts w:asciiTheme="minorHAnsi" w:hAnsiTheme="minorHAnsi" w:cstheme="minorHAnsi"/>
          <w:i/>
          <w:iCs/>
          <w:sz w:val="22"/>
          <w:szCs w:val="22"/>
          <w:u w:val="single"/>
        </w:rPr>
        <w:t>Inspekcija un testēšana pirms metināšanas darbu sākuma</w:t>
      </w:r>
    </w:p>
    <w:p w14:paraId="40A22F11" w14:textId="77777777" w:rsidR="0038501B" w:rsidRPr="001B3D13" w:rsidRDefault="0038501B" w:rsidP="0016609E">
      <w:pPr>
        <w:pStyle w:val="BodyText"/>
        <w:jc w:val="both"/>
        <w:rPr>
          <w:rFonts w:cstheme="minorHAnsi"/>
        </w:rPr>
      </w:pPr>
      <w:r w:rsidRPr="001B3D13">
        <w:rPr>
          <w:rFonts w:cstheme="minorHAnsi"/>
        </w:rPr>
        <w:t>Pirms metināšanas darbu sākuma jāpārbauda:</w:t>
      </w:r>
    </w:p>
    <w:p w14:paraId="28F47293"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metinātāju un metināšanas aprīkojuma operatoru kvalifikācijas sertifikātu atbilstība un derīguma termiņš;</w:t>
      </w:r>
    </w:p>
    <w:p w14:paraId="44DC2B3F"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metināšanas procedūras (WPS) piemērotība;</w:t>
      </w:r>
    </w:p>
    <w:p w14:paraId="4D73F26B"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sametināmo detaļu tērauda markas identifikācija;</w:t>
      </w:r>
    </w:p>
    <w:p w14:paraId="7427C73D"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metināšanas izejmateriālu identifikācija;</w:t>
      </w:r>
    </w:p>
    <w:p w14:paraId="35135D3B"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metinājuma šuves sagatavošana (piemēram, ģeometrija un izmēri);</w:t>
      </w:r>
    </w:p>
    <w:p w14:paraId="42EC73D4"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sametināmo detaļu piedzīšana, savstarpējās kustības esamība, pagaidu fiksācijas esamība;</w:t>
      </w:r>
    </w:p>
    <w:p w14:paraId="04246C3A"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jebkādas īpašas prasības metināšanas procedūru specifikācijā (temperatūras rukuma deformāciju apturēšana u.c.);</w:t>
      </w:r>
    </w:p>
    <w:p w14:paraId="0458A93E"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darba apstākļu un apkārtējās vides (dabas apstākļi) piemērotība metināšanas procesam.</w:t>
      </w:r>
    </w:p>
    <w:p w14:paraId="58615D87" w14:textId="023C8CCF" w:rsidR="0038501B" w:rsidRPr="001B3D13" w:rsidRDefault="0038501B" w:rsidP="00787534">
      <w:pPr>
        <w:pStyle w:val="Default"/>
        <w:numPr>
          <w:ilvl w:val="0"/>
          <w:numId w:val="43"/>
        </w:numPr>
        <w:tabs>
          <w:tab w:val="left" w:pos="284"/>
        </w:tabs>
        <w:spacing w:line="276" w:lineRule="auto"/>
        <w:ind w:hanging="720"/>
        <w:jc w:val="both"/>
        <w:rPr>
          <w:rFonts w:asciiTheme="minorHAnsi" w:hAnsiTheme="minorHAnsi" w:cstheme="minorHAnsi"/>
          <w:i/>
          <w:iCs/>
          <w:sz w:val="22"/>
          <w:szCs w:val="22"/>
          <w:u w:val="single"/>
        </w:rPr>
      </w:pPr>
      <w:r w:rsidRPr="001B3D13">
        <w:rPr>
          <w:rFonts w:asciiTheme="minorHAnsi" w:hAnsiTheme="minorHAnsi" w:cstheme="minorHAnsi"/>
          <w:i/>
          <w:iCs/>
          <w:sz w:val="22"/>
          <w:szCs w:val="22"/>
          <w:u w:val="single"/>
        </w:rPr>
        <w:t>Inspekcijas un testēšana metināšanas darbu laikā</w:t>
      </w:r>
    </w:p>
    <w:p w14:paraId="2A4DF21D" w14:textId="77777777" w:rsidR="0038501B" w:rsidRPr="001B3D13" w:rsidRDefault="0038501B" w:rsidP="001B7EBB">
      <w:pPr>
        <w:pStyle w:val="BodyText"/>
        <w:spacing w:line="242" w:lineRule="auto"/>
        <w:jc w:val="both"/>
        <w:rPr>
          <w:rFonts w:cstheme="minorHAnsi"/>
        </w:rPr>
      </w:pPr>
      <w:r w:rsidRPr="001B3D13">
        <w:rPr>
          <w:rFonts w:cstheme="minorHAnsi"/>
        </w:rPr>
        <w:t>Metināšanas procesa laikā jāveic sekojošas pārbaudes ar noteiktiem laika intervāliem, vai nepārtraukti novērojot metināšanas procesu:</w:t>
      </w:r>
    </w:p>
    <w:p w14:paraId="0B4E15DC"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galvenie metināšanas procesa parametri (piem., metināšanas strāvas stiprums, arkas voltāža un elektroda pārvietošanas ātrums);</w:t>
      </w:r>
    </w:p>
    <w:p w14:paraId="4DA94BCC"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proofErr w:type="spellStart"/>
      <w:r w:rsidRPr="001B3D13">
        <w:rPr>
          <w:rFonts w:asciiTheme="minorHAnsi" w:hAnsiTheme="minorHAnsi" w:cstheme="minorHAnsi"/>
          <w:sz w:val="22"/>
          <w:szCs w:val="22"/>
        </w:rPr>
        <w:t>priekšuzsildīšanas</w:t>
      </w:r>
      <w:proofErr w:type="spellEnd"/>
      <w:r w:rsidRPr="001B3D13">
        <w:rPr>
          <w:rFonts w:asciiTheme="minorHAnsi" w:hAnsiTheme="minorHAnsi" w:cstheme="minorHAnsi"/>
          <w:sz w:val="22"/>
          <w:szCs w:val="22"/>
        </w:rPr>
        <w:t xml:space="preserve"> vai kārtējā metināšanas starpposma sākotnējā temperatūra;</w:t>
      </w:r>
    </w:p>
    <w:p w14:paraId="72CDB7C2"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uzklātā metinājuma šuves metāla forma, tīrīšanas pasākumi;</w:t>
      </w:r>
    </w:p>
    <w:p w14:paraId="590F87D5"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metinājuma šuves aizmugures daļas frēzēšana vai attīrīšana;</w:t>
      </w:r>
    </w:p>
    <w:p w14:paraId="43DAE80C"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metināšanas operāciju secība;</w:t>
      </w:r>
    </w:p>
    <w:p w14:paraId="4004DCE4"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metināšanas izejmateriālu pareiza uzglabāšana, sagatavošana un pielietošana;</w:t>
      </w:r>
    </w:p>
    <w:p w14:paraId="159AEA14"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temperatūras rukuma deformāciju kontrole;</w:t>
      </w:r>
    </w:p>
    <w:p w14:paraId="7312AD2C"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jebkāda veida starpposma pārbaude (piem., izmēru pārbaude).</w:t>
      </w:r>
    </w:p>
    <w:p w14:paraId="2E8A5BC2" w14:textId="5F0DFBA3" w:rsidR="0038501B" w:rsidRPr="001B3D13" w:rsidRDefault="0038501B" w:rsidP="00787534">
      <w:pPr>
        <w:pStyle w:val="Default"/>
        <w:numPr>
          <w:ilvl w:val="0"/>
          <w:numId w:val="43"/>
        </w:numPr>
        <w:tabs>
          <w:tab w:val="left" w:pos="284"/>
        </w:tabs>
        <w:spacing w:line="276" w:lineRule="auto"/>
        <w:ind w:hanging="720"/>
        <w:jc w:val="both"/>
        <w:rPr>
          <w:rFonts w:asciiTheme="minorHAnsi" w:hAnsiTheme="minorHAnsi" w:cstheme="minorHAnsi"/>
          <w:i/>
          <w:iCs/>
          <w:sz w:val="22"/>
          <w:szCs w:val="22"/>
          <w:u w:val="single"/>
        </w:rPr>
      </w:pPr>
      <w:r w:rsidRPr="001B3D13">
        <w:rPr>
          <w:rFonts w:asciiTheme="minorHAnsi" w:hAnsiTheme="minorHAnsi" w:cstheme="minorHAnsi"/>
          <w:i/>
          <w:iCs/>
          <w:sz w:val="22"/>
          <w:szCs w:val="22"/>
          <w:u w:val="single"/>
        </w:rPr>
        <w:t>Inspekcijas un testēšana pēc metināšanas darbu pabeigšanas</w:t>
      </w:r>
    </w:p>
    <w:p w14:paraId="0CEEF52D" w14:textId="77777777" w:rsidR="0038501B" w:rsidRPr="001B3D13" w:rsidRDefault="0038501B" w:rsidP="001B7EBB">
      <w:pPr>
        <w:pStyle w:val="BodyText"/>
        <w:spacing w:before="1" w:line="242" w:lineRule="auto"/>
        <w:ind w:right="834"/>
        <w:jc w:val="both"/>
        <w:rPr>
          <w:rFonts w:cstheme="minorHAnsi"/>
        </w:rPr>
      </w:pPr>
      <w:r w:rsidRPr="001B3D13">
        <w:rPr>
          <w:rFonts w:cstheme="minorHAnsi"/>
        </w:rPr>
        <w:t>Pēc metināšanas jāpārbauda metinājuma šuvju un konstrukcijas atbilstību pieņemšanas kritērijiem:</w:t>
      </w:r>
    </w:p>
    <w:p w14:paraId="46406EB4"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veicot vizuālo inspekciju;</w:t>
      </w:r>
    </w:p>
    <w:p w14:paraId="30E3C170"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veicot nesagraujošas pārbaudes;</w:t>
      </w:r>
    </w:p>
    <w:p w14:paraId="2C80BB8F"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veicot sagraujošas pārbaudes;</w:t>
      </w:r>
    </w:p>
    <w:p w14:paraId="61A81691"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r w:rsidRPr="001B3D13">
        <w:rPr>
          <w:rFonts w:asciiTheme="minorHAnsi" w:hAnsiTheme="minorHAnsi" w:cstheme="minorHAnsi"/>
          <w:sz w:val="22"/>
          <w:szCs w:val="22"/>
        </w:rPr>
        <w:t>konstrukcijas forma, izmēri un tolerances;</w:t>
      </w:r>
    </w:p>
    <w:p w14:paraId="0876ACAB" w14:textId="77777777" w:rsidR="0038501B" w:rsidRPr="001B3D13" w:rsidRDefault="0038501B" w:rsidP="0016609E">
      <w:pPr>
        <w:pStyle w:val="Default"/>
        <w:numPr>
          <w:ilvl w:val="0"/>
          <w:numId w:val="3"/>
        </w:numPr>
        <w:spacing w:after="150" w:line="276" w:lineRule="auto"/>
        <w:jc w:val="both"/>
        <w:rPr>
          <w:rFonts w:asciiTheme="minorHAnsi" w:hAnsiTheme="minorHAnsi" w:cstheme="minorHAnsi"/>
          <w:sz w:val="22"/>
          <w:szCs w:val="22"/>
        </w:rPr>
      </w:pPr>
      <w:proofErr w:type="spellStart"/>
      <w:r w:rsidRPr="001B3D13">
        <w:rPr>
          <w:rFonts w:asciiTheme="minorHAnsi" w:hAnsiTheme="minorHAnsi" w:cstheme="minorHAnsi"/>
          <w:sz w:val="22"/>
          <w:szCs w:val="22"/>
        </w:rPr>
        <w:t>pēcmetināšanas</w:t>
      </w:r>
      <w:proofErr w:type="spellEnd"/>
      <w:r w:rsidRPr="001B3D13">
        <w:rPr>
          <w:rFonts w:asciiTheme="minorHAnsi" w:hAnsiTheme="minorHAnsi" w:cstheme="minorHAnsi"/>
          <w:sz w:val="22"/>
          <w:szCs w:val="22"/>
        </w:rPr>
        <w:t xml:space="preserve"> operāciju rezultāti un izpildes dokumentācija (piem., termiskā pēcapstrāde, nepieciešamā laika nogaidīšana (</w:t>
      </w:r>
      <w:proofErr w:type="spellStart"/>
      <w:r w:rsidRPr="001B3D13">
        <w:rPr>
          <w:rFonts w:asciiTheme="minorHAnsi" w:hAnsiTheme="minorHAnsi" w:cstheme="minorHAnsi"/>
          <w:sz w:val="22"/>
          <w:szCs w:val="22"/>
        </w:rPr>
        <w:t>hold</w:t>
      </w:r>
      <w:proofErr w:type="spellEnd"/>
      <w:r w:rsidRPr="001B3D13">
        <w:rPr>
          <w:rFonts w:asciiTheme="minorHAnsi" w:hAnsiTheme="minorHAnsi" w:cstheme="minorHAnsi"/>
          <w:sz w:val="22"/>
          <w:szCs w:val="22"/>
        </w:rPr>
        <w:t xml:space="preserve"> </w:t>
      </w:r>
      <w:proofErr w:type="spellStart"/>
      <w:r w:rsidRPr="001B3D13">
        <w:rPr>
          <w:rFonts w:asciiTheme="minorHAnsi" w:hAnsiTheme="minorHAnsi" w:cstheme="minorHAnsi"/>
          <w:sz w:val="22"/>
          <w:szCs w:val="22"/>
        </w:rPr>
        <w:t>time</w:t>
      </w:r>
      <w:proofErr w:type="spellEnd"/>
      <w:r w:rsidRPr="001B3D13">
        <w:rPr>
          <w:rFonts w:asciiTheme="minorHAnsi" w:hAnsiTheme="minorHAnsi" w:cstheme="minorHAnsi"/>
          <w:sz w:val="22"/>
          <w:szCs w:val="22"/>
        </w:rPr>
        <w:t>) pirms inspekcijas).</w:t>
      </w:r>
    </w:p>
    <w:p w14:paraId="4BCAD67D" w14:textId="77777777" w:rsidR="0038501B" w:rsidRPr="001B3D13" w:rsidRDefault="0038501B" w:rsidP="001B7EBB">
      <w:pPr>
        <w:pStyle w:val="BodyText"/>
        <w:spacing w:line="237" w:lineRule="auto"/>
        <w:ind w:right="722"/>
        <w:jc w:val="both"/>
        <w:rPr>
          <w:rFonts w:cstheme="minorHAnsi"/>
        </w:rPr>
      </w:pPr>
      <w:r w:rsidRPr="001B3D13">
        <w:rPr>
          <w:rFonts w:cstheme="minorHAnsi"/>
        </w:rPr>
        <w:t>Metinājuma šuves pieņemšanas nesagraujošās pārbaudes nedrīkst pabeigt, kamēr nav pagājis minimālās nogaidīšanas laiks pēc metināšanas pabeigšanas - skat. 23. tabula LVS EN 1090-2.</w:t>
      </w:r>
    </w:p>
    <w:p w14:paraId="3D821078" w14:textId="1F89C359" w:rsidR="002A5341" w:rsidRPr="001B3D13" w:rsidRDefault="002A5341" w:rsidP="00C972AD">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 </w:t>
      </w:r>
    </w:p>
    <w:p w14:paraId="41BEA3EF" w14:textId="341D7B2B" w:rsidR="00521AEE" w:rsidRPr="008748A7" w:rsidDel="00800A99" w:rsidRDefault="00521AEE" w:rsidP="008748A7">
      <w:pPr>
        <w:widowControl w:val="0"/>
        <w:suppressAutoHyphens/>
        <w:spacing w:after="0" w:line="240" w:lineRule="auto"/>
        <w:jc w:val="both"/>
        <w:rPr>
          <w:del w:id="237" w:author="User" w:date="2022-12-09T11:32:00Z"/>
          <w:rFonts w:eastAsiaTheme="majorEastAsia" w:cstheme="minorHAnsi"/>
          <w:color w:val="2E74B5" w:themeColor="accent1" w:themeShade="BF"/>
          <w:sz w:val="24"/>
          <w:szCs w:val="24"/>
        </w:rPr>
      </w:pPr>
      <w:del w:id="238" w:author="User" w:date="2022-12-09T11:32:00Z">
        <w:r w:rsidRPr="008748A7" w:rsidDel="00800A99">
          <w:rPr>
            <w:rFonts w:eastAsiaTheme="majorEastAsia" w:cstheme="minorHAnsi"/>
            <w:color w:val="2E74B5" w:themeColor="accent1" w:themeShade="BF"/>
            <w:sz w:val="24"/>
            <w:szCs w:val="24"/>
          </w:rPr>
          <w:delText>3.</w:delText>
        </w:r>
        <w:r w:rsidR="008624D1" w:rsidRPr="008748A7" w:rsidDel="00800A99">
          <w:rPr>
            <w:rFonts w:eastAsiaTheme="majorEastAsia" w:cstheme="minorHAnsi"/>
            <w:color w:val="2E74B5" w:themeColor="accent1" w:themeShade="BF"/>
            <w:sz w:val="24"/>
            <w:szCs w:val="24"/>
          </w:rPr>
          <w:delText>3</w:delText>
        </w:r>
        <w:r w:rsidR="00787534" w:rsidRPr="008748A7" w:rsidDel="00800A99">
          <w:rPr>
            <w:rFonts w:eastAsiaTheme="majorEastAsia" w:cstheme="minorHAnsi"/>
            <w:color w:val="2E74B5" w:themeColor="accent1" w:themeShade="BF"/>
            <w:sz w:val="24"/>
            <w:szCs w:val="24"/>
          </w:rPr>
          <w:delText>.3</w:delText>
        </w:r>
        <w:r w:rsidRPr="008748A7" w:rsidDel="00800A99">
          <w:rPr>
            <w:rFonts w:eastAsiaTheme="majorEastAsia" w:cstheme="minorHAnsi"/>
            <w:color w:val="2E74B5" w:themeColor="accent1" w:themeShade="BF"/>
            <w:sz w:val="24"/>
            <w:szCs w:val="24"/>
          </w:rPr>
          <w:delText xml:space="preserve"> Tērauda </w:delText>
        </w:r>
        <w:r w:rsidR="00787534" w:rsidRPr="008748A7" w:rsidDel="00800A99">
          <w:rPr>
            <w:rFonts w:eastAsiaTheme="majorEastAsia" w:cstheme="minorHAnsi"/>
            <w:color w:val="2E74B5" w:themeColor="accent1" w:themeShade="BF"/>
            <w:sz w:val="24"/>
            <w:szCs w:val="24"/>
          </w:rPr>
          <w:delText>pāļu izbūve</w:delText>
        </w:r>
      </w:del>
    </w:p>
    <w:p w14:paraId="49A3E795" w14:textId="1B5045BB" w:rsidR="00E94419" w:rsidRPr="001B3D13" w:rsidDel="00800A99" w:rsidRDefault="00E94419" w:rsidP="00E94419">
      <w:pPr>
        <w:pStyle w:val="Default"/>
        <w:spacing w:line="276" w:lineRule="auto"/>
        <w:jc w:val="both"/>
        <w:rPr>
          <w:del w:id="239" w:author="User" w:date="2022-12-09T11:32:00Z"/>
          <w:rFonts w:asciiTheme="minorHAnsi" w:hAnsiTheme="minorHAnsi" w:cstheme="minorHAnsi"/>
          <w:color w:val="auto"/>
          <w:sz w:val="22"/>
          <w:szCs w:val="22"/>
        </w:rPr>
      </w:pPr>
      <w:del w:id="240" w:author="User" w:date="2022-12-09T11:32:00Z">
        <w:r w:rsidRPr="00062B8D" w:rsidDel="00800A99">
          <w:rPr>
            <w:rFonts w:asciiTheme="minorHAnsi" w:hAnsiTheme="minorHAnsi" w:cstheme="minorHAnsi"/>
            <w:color w:val="auto"/>
            <w:sz w:val="22"/>
            <w:szCs w:val="22"/>
          </w:rPr>
          <w:delText>Prasības materi</w:delText>
        </w:r>
        <w:r w:rsidR="00062B8D" w:rsidRPr="00062B8D" w:rsidDel="00800A99">
          <w:rPr>
            <w:rFonts w:asciiTheme="minorHAnsi" w:hAnsiTheme="minorHAnsi" w:cstheme="minorHAnsi"/>
            <w:color w:val="auto"/>
            <w:sz w:val="22"/>
            <w:szCs w:val="22"/>
          </w:rPr>
          <w:delText>ā</w:delText>
        </w:r>
        <w:r w:rsidRPr="00062B8D" w:rsidDel="00800A99">
          <w:rPr>
            <w:rFonts w:asciiTheme="minorHAnsi" w:hAnsiTheme="minorHAnsi" w:cstheme="minorHAnsi"/>
            <w:color w:val="auto"/>
            <w:sz w:val="22"/>
            <w:szCs w:val="22"/>
          </w:rPr>
          <w:delText>liem sk</w:delText>
        </w:r>
        <w:r w:rsidR="00062B8D" w:rsidRPr="00062B8D" w:rsidDel="00800A99">
          <w:rPr>
            <w:rFonts w:asciiTheme="minorHAnsi" w:hAnsiTheme="minorHAnsi" w:cstheme="minorHAnsi"/>
            <w:color w:val="auto"/>
            <w:sz w:val="22"/>
            <w:szCs w:val="22"/>
          </w:rPr>
          <w:delText>atīt</w:delText>
        </w:r>
        <w:r w:rsidRPr="00062B8D" w:rsidDel="00800A99">
          <w:rPr>
            <w:rFonts w:asciiTheme="minorHAnsi" w:hAnsiTheme="minorHAnsi" w:cstheme="minorHAnsi"/>
            <w:color w:val="auto"/>
            <w:sz w:val="22"/>
            <w:szCs w:val="22"/>
          </w:rPr>
          <w:delText xml:space="preserve"> p</w:delText>
        </w:r>
        <w:r w:rsidR="00062B8D" w:rsidRPr="00062B8D" w:rsidDel="00800A99">
          <w:rPr>
            <w:rFonts w:asciiTheme="minorHAnsi" w:hAnsiTheme="minorHAnsi" w:cstheme="minorHAnsi"/>
            <w:color w:val="auto"/>
            <w:sz w:val="22"/>
            <w:szCs w:val="22"/>
          </w:rPr>
          <w:delText>unktā</w:delText>
        </w:r>
        <w:r w:rsidRPr="00062B8D" w:rsidDel="00800A99">
          <w:rPr>
            <w:rFonts w:asciiTheme="minorHAnsi" w:hAnsiTheme="minorHAnsi" w:cstheme="minorHAnsi"/>
            <w:color w:val="auto"/>
            <w:sz w:val="22"/>
            <w:szCs w:val="22"/>
          </w:rPr>
          <w:delText xml:space="preserve"> 2.</w:delText>
        </w:r>
        <w:r w:rsidR="00062B8D" w:rsidRPr="00062B8D" w:rsidDel="00800A99">
          <w:rPr>
            <w:rFonts w:asciiTheme="minorHAnsi" w:hAnsiTheme="minorHAnsi" w:cstheme="minorHAnsi"/>
            <w:color w:val="auto"/>
            <w:sz w:val="22"/>
            <w:szCs w:val="22"/>
          </w:rPr>
          <w:delText>3</w:delText>
        </w:r>
        <w:r w:rsidRPr="00062B8D" w:rsidDel="00800A99">
          <w:rPr>
            <w:rFonts w:asciiTheme="minorHAnsi" w:hAnsiTheme="minorHAnsi" w:cstheme="minorHAnsi"/>
            <w:color w:val="auto"/>
            <w:sz w:val="22"/>
            <w:szCs w:val="22"/>
          </w:rPr>
          <w:delText>; prasības metināšanas šuvēm – p</w:delText>
        </w:r>
        <w:r w:rsidR="00062B8D" w:rsidRPr="00062B8D" w:rsidDel="00800A99">
          <w:rPr>
            <w:rFonts w:asciiTheme="minorHAnsi" w:hAnsiTheme="minorHAnsi" w:cstheme="minorHAnsi"/>
            <w:color w:val="auto"/>
            <w:sz w:val="22"/>
            <w:szCs w:val="22"/>
          </w:rPr>
          <w:delText>unkts</w:delText>
        </w:r>
        <w:r w:rsidRPr="00062B8D" w:rsidDel="00800A99">
          <w:rPr>
            <w:rFonts w:asciiTheme="minorHAnsi" w:hAnsiTheme="minorHAnsi" w:cstheme="minorHAnsi"/>
            <w:color w:val="auto"/>
            <w:sz w:val="22"/>
            <w:szCs w:val="22"/>
          </w:rPr>
          <w:delText xml:space="preserve"> 3.</w:delText>
        </w:r>
        <w:r w:rsidR="00062B8D" w:rsidRPr="00062B8D" w:rsidDel="00800A99">
          <w:rPr>
            <w:rFonts w:asciiTheme="minorHAnsi" w:hAnsiTheme="minorHAnsi" w:cstheme="minorHAnsi"/>
            <w:color w:val="auto"/>
            <w:sz w:val="22"/>
            <w:szCs w:val="22"/>
          </w:rPr>
          <w:delText>3</w:delText>
        </w:r>
        <w:r w:rsidRPr="00062B8D" w:rsidDel="00800A99">
          <w:rPr>
            <w:rFonts w:asciiTheme="minorHAnsi" w:hAnsiTheme="minorHAnsi" w:cstheme="minorHAnsi"/>
            <w:color w:val="auto"/>
            <w:sz w:val="22"/>
            <w:szCs w:val="22"/>
          </w:rPr>
          <w:delText>.</w:delText>
        </w:r>
        <w:r w:rsidR="00070228" w:rsidDel="00800A99">
          <w:rPr>
            <w:rFonts w:asciiTheme="minorHAnsi" w:hAnsiTheme="minorHAnsi" w:cstheme="minorHAnsi"/>
            <w:color w:val="auto"/>
            <w:sz w:val="22"/>
            <w:szCs w:val="22"/>
          </w:rPr>
          <w:delText>2</w:delText>
        </w:r>
        <w:r w:rsidRPr="00062B8D" w:rsidDel="00800A99">
          <w:rPr>
            <w:rFonts w:asciiTheme="minorHAnsi" w:hAnsiTheme="minorHAnsi" w:cstheme="minorHAnsi"/>
            <w:color w:val="auto"/>
            <w:sz w:val="22"/>
            <w:szCs w:val="22"/>
          </w:rPr>
          <w:delText>.</w:delText>
        </w:r>
      </w:del>
    </w:p>
    <w:p w14:paraId="341690DB" w14:textId="1CC1352E" w:rsidR="00BB6C6F" w:rsidRPr="001B3D13" w:rsidDel="00800A99" w:rsidRDefault="00BB6C6F" w:rsidP="0064190C">
      <w:pPr>
        <w:pStyle w:val="Default"/>
        <w:spacing w:line="276" w:lineRule="auto"/>
        <w:jc w:val="both"/>
        <w:rPr>
          <w:del w:id="241" w:author="User" w:date="2022-12-09T11:32:00Z"/>
          <w:rFonts w:asciiTheme="minorHAnsi" w:hAnsiTheme="minorHAnsi" w:cstheme="minorHAnsi"/>
          <w:color w:val="auto"/>
          <w:sz w:val="22"/>
          <w:szCs w:val="22"/>
        </w:rPr>
      </w:pPr>
      <w:del w:id="242" w:author="User" w:date="2022-12-09T11:32:00Z">
        <w:r w:rsidRPr="001B3D13" w:rsidDel="00800A99">
          <w:rPr>
            <w:rFonts w:asciiTheme="minorHAnsi" w:hAnsiTheme="minorHAnsi" w:cstheme="minorHAnsi"/>
            <w:color w:val="auto"/>
            <w:sz w:val="22"/>
            <w:szCs w:val="22"/>
          </w:rPr>
          <w:delText xml:space="preserve">Darbs ietver visas piegādes un darbus, </w:delText>
        </w:r>
        <w:r w:rsidR="0093768E" w:rsidRPr="001B3D13" w:rsidDel="00800A99">
          <w:rPr>
            <w:rFonts w:asciiTheme="minorHAnsi" w:hAnsiTheme="minorHAnsi" w:cstheme="minorHAnsi"/>
            <w:color w:val="auto"/>
            <w:sz w:val="22"/>
            <w:szCs w:val="22"/>
          </w:rPr>
          <w:delText>k</w:delText>
        </w:r>
        <w:r w:rsidR="0093768E" w:rsidDel="00800A99">
          <w:rPr>
            <w:rFonts w:asciiTheme="minorHAnsi" w:hAnsiTheme="minorHAnsi" w:cstheme="minorHAnsi"/>
            <w:color w:val="auto"/>
            <w:sz w:val="22"/>
            <w:szCs w:val="22"/>
          </w:rPr>
          <w:delText>uri</w:delText>
        </w:r>
        <w:r w:rsidR="0093768E" w:rsidRPr="001B3D13" w:rsidDel="00800A99">
          <w:rPr>
            <w:rFonts w:asciiTheme="minorHAnsi" w:hAnsiTheme="minorHAnsi" w:cstheme="minorHAnsi"/>
            <w:color w:val="auto"/>
            <w:sz w:val="22"/>
            <w:szCs w:val="22"/>
          </w:rPr>
          <w:delText xml:space="preserve"> </w:delText>
        </w:r>
        <w:r w:rsidR="0093768E" w:rsidDel="00800A99">
          <w:rPr>
            <w:rFonts w:asciiTheme="minorHAnsi" w:hAnsiTheme="minorHAnsi" w:cstheme="minorHAnsi"/>
            <w:color w:val="auto"/>
            <w:sz w:val="22"/>
            <w:szCs w:val="22"/>
          </w:rPr>
          <w:delText xml:space="preserve">nepieciešami </w:delText>
        </w:r>
        <w:r w:rsidRPr="001B3D13" w:rsidDel="00800A99">
          <w:rPr>
            <w:rFonts w:asciiTheme="minorHAnsi" w:hAnsiTheme="minorHAnsi" w:cstheme="minorHAnsi"/>
            <w:color w:val="auto"/>
            <w:sz w:val="22"/>
            <w:szCs w:val="22"/>
          </w:rPr>
          <w:delText xml:space="preserve">tērauda balsta pāļu izgatavošanai un nostiprināšanai. Būvuzņēmējam jāizvērtē un jāizvēlas tādas būvdarbu tehnoloģijas, kas nodrošina cauruļu izbūvi projektā </w:delText>
        </w:r>
        <w:r w:rsidR="00E27F19" w:rsidRPr="001B3D13" w:rsidDel="00800A99">
          <w:rPr>
            <w:rFonts w:asciiTheme="minorHAnsi" w:hAnsiTheme="minorHAnsi" w:cstheme="minorHAnsi"/>
            <w:color w:val="auto"/>
            <w:sz w:val="22"/>
            <w:szCs w:val="22"/>
          </w:rPr>
          <w:delText>paredzētajā apjomā.</w:delText>
        </w:r>
        <w:r w:rsidR="003A15EA" w:rsidRPr="001B3D13" w:rsidDel="00800A99">
          <w:rPr>
            <w:rFonts w:asciiTheme="minorHAnsi" w:hAnsiTheme="minorHAnsi" w:cstheme="minorHAnsi"/>
            <w:color w:val="auto"/>
            <w:sz w:val="22"/>
            <w:szCs w:val="22"/>
          </w:rPr>
          <w:delText xml:space="preserve"> Visi pāļi jāiestrādā līdz projekta atzīmēm, kas norādītas rasējumos. Pāļu dzīšanai ir jāizmanto </w:delText>
        </w:r>
        <w:r w:rsidR="00A628AE" w:rsidRPr="001B3D13" w:rsidDel="00800A99">
          <w:rPr>
            <w:rFonts w:asciiTheme="minorHAnsi" w:hAnsiTheme="minorHAnsi" w:cstheme="minorHAnsi"/>
            <w:color w:val="auto"/>
            <w:sz w:val="22"/>
            <w:szCs w:val="22"/>
          </w:rPr>
          <w:delText>virzienrāmis</w:delText>
        </w:r>
        <w:r w:rsidR="003A15EA" w:rsidRPr="001B3D13" w:rsidDel="00800A99">
          <w:rPr>
            <w:rFonts w:asciiTheme="minorHAnsi" w:hAnsiTheme="minorHAnsi" w:cstheme="minorHAnsi"/>
            <w:color w:val="auto"/>
            <w:sz w:val="22"/>
            <w:szCs w:val="22"/>
          </w:rPr>
          <w:delText>.</w:delText>
        </w:r>
        <w:r w:rsidR="0093768E" w:rsidDel="00800A99">
          <w:rPr>
            <w:rFonts w:asciiTheme="minorHAnsi" w:hAnsiTheme="minorHAnsi" w:cstheme="minorHAnsi"/>
            <w:color w:val="auto"/>
            <w:sz w:val="22"/>
            <w:szCs w:val="22"/>
          </w:rPr>
          <w:delText xml:space="preserve"> Rekomendējams 2-līmeņu virzienrāmis.</w:delText>
        </w:r>
      </w:del>
    </w:p>
    <w:p w14:paraId="2FF81E37" w14:textId="69FB2041" w:rsidR="00A22A0D" w:rsidRPr="001B3D13" w:rsidDel="00800A99" w:rsidRDefault="00782AA9" w:rsidP="0064190C">
      <w:pPr>
        <w:pStyle w:val="Default"/>
        <w:spacing w:line="276" w:lineRule="auto"/>
        <w:jc w:val="both"/>
        <w:rPr>
          <w:del w:id="243" w:author="User" w:date="2022-12-09T11:32:00Z"/>
          <w:rFonts w:asciiTheme="minorHAnsi" w:hAnsiTheme="minorHAnsi" w:cstheme="minorHAnsi"/>
          <w:color w:val="auto"/>
          <w:sz w:val="22"/>
          <w:szCs w:val="22"/>
        </w:rPr>
      </w:pPr>
      <w:del w:id="244" w:author="User" w:date="2022-12-09T11:32:00Z">
        <w:r w:rsidRPr="001B3D13" w:rsidDel="00800A99">
          <w:rPr>
            <w:rFonts w:asciiTheme="minorHAnsi" w:hAnsiTheme="minorHAnsi" w:cstheme="minorHAnsi"/>
            <w:color w:val="auto"/>
            <w:sz w:val="22"/>
            <w:szCs w:val="22"/>
          </w:rPr>
          <w:delText>Pāļus piegādā ar izgatavotāja sertifikātu.</w:delText>
        </w:r>
        <w:r w:rsidR="00773AAE" w:rsidRPr="001B3D13" w:rsidDel="00800A99">
          <w:rPr>
            <w:rFonts w:asciiTheme="minorHAnsi" w:hAnsiTheme="minorHAnsi" w:cstheme="minorHAnsi"/>
            <w:color w:val="auto"/>
            <w:sz w:val="22"/>
            <w:szCs w:val="22"/>
          </w:rPr>
          <w:delText xml:space="preserve"> </w:delText>
        </w:r>
        <w:r w:rsidR="003A15EA" w:rsidRPr="001B3D13" w:rsidDel="00800A99">
          <w:rPr>
            <w:rFonts w:asciiTheme="minorHAnsi" w:hAnsiTheme="minorHAnsi" w:cstheme="minorHAnsi"/>
            <w:color w:val="auto"/>
            <w:sz w:val="22"/>
            <w:szCs w:val="22"/>
          </w:rPr>
          <w:delText xml:space="preserve">Pāļi nedrīkst būt bojāti vai deformēti. </w:delText>
        </w:r>
        <w:r w:rsidR="0093768E" w:rsidDel="00800A99">
          <w:rPr>
            <w:rFonts w:asciiTheme="minorHAnsi" w:hAnsiTheme="minorHAnsi" w:cstheme="minorHAnsi"/>
            <w:color w:val="auto"/>
            <w:sz w:val="22"/>
            <w:szCs w:val="22"/>
          </w:rPr>
          <w:delText xml:space="preserve">Ir aizliegts izmantot lietotus pāļus. </w:delText>
        </w:r>
        <w:r w:rsidR="00E27F19" w:rsidRPr="001B3D13" w:rsidDel="00800A99">
          <w:rPr>
            <w:rFonts w:asciiTheme="minorHAnsi" w:hAnsiTheme="minorHAnsi" w:cstheme="minorHAnsi"/>
            <w:color w:val="auto"/>
            <w:sz w:val="22"/>
            <w:szCs w:val="22"/>
          </w:rPr>
          <w:delText>Pāļu transportēšanā, uzglabāšanā, apstrādē, iedzīšanā</w:delText>
        </w:r>
        <w:r w:rsidR="00703B56" w:rsidDel="00800A99">
          <w:rPr>
            <w:rFonts w:asciiTheme="minorHAnsi" w:hAnsiTheme="minorHAnsi" w:cstheme="minorHAnsi"/>
            <w:color w:val="auto"/>
            <w:sz w:val="22"/>
            <w:szCs w:val="22"/>
          </w:rPr>
          <w:delText xml:space="preserve">, </w:delText>
        </w:r>
        <w:r w:rsidR="00E27F19" w:rsidRPr="001B3D13" w:rsidDel="00800A99">
          <w:rPr>
            <w:rFonts w:asciiTheme="minorHAnsi" w:hAnsiTheme="minorHAnsi" w:cstheme="minorHAnsi"/>
            <w:color w:val="auto"/>
            <w:sz w:val="22"/>
            <w:szCs w:val="22"/>
          </w:rPr>
          <w:delText>kontrolē</w:delText>
        </w:r>
        <w:r w:rsidR="00703B56" w:rsidDel="00800A99">
          <w:rPr>
            <w:rFonts w:asciiTheme="minorHAnsi" w:hAnsiTheme="minorHAnsi" w:cstheme="minorHAnsi"/>
            <w:color w:val="auto"/>
            <w:sz w:val="22"/>
            <w:szCs w:val="22"/>
          </w:rPr>
          <w:delText xml:space="preserve"> un testēšanā</w:delText>
        </w:r>
        <w:r w:rsidR="00E27F19" w:rsidRPr="001B3D13" w:rsidDel="00800A99">
          <w:rPr>
            <w:rFonts w:asciiTheme="minorHAnsi" w:hAnsiTheme="minorHAnsi" w:cstheme="minorHAnsi"/>
            <w:color w:val="auto"/>
            <w:sz w:val="22"/>
            <w:szCs w:val="22"/>
          </w:rPr>
          <w:delText xml:space="preserve"> jāvadās pēc sekojošiem standartiem:</w:delText>
        </w:r>
      </w:del>
    </w:p>
    <w:p w14:paraId="4A5833F0" w14:textId="6AD0299A" w:rsidR="00671524" w:rsidRPr="001B3D13" w:rsidDel="00800A99" w:rsidRDefault="00671524" w:rsidP="003A15EA">
      <w:pPr>
        <w:pStyle w:val="Default"/>
        <w:numPr>
          <w:ilvl w:val="0"/>
          <w:numId w:val="27"/>
        </w:numPr>
        <w:spacing w:line="276" w:lineRule="auto"/>
        <w:jc w:val="both"/>
        <w:rPr>
          <w:del w:id="245" w:author="User" w:date="2022-12-09T11:32:00Z"/>
          <w:rFonts w:asciiTheme="minorHAnsi" w:hAnsiTheme="minorHAnsi" w:cstheme="minorHAnsi"/>
          <w:color w:val="auto"/>
          <w:sz w:val="22"/>
          <w:szCs w:val="22"/>
        </w:rPr>
      </w:pPr>
      <w:del w:id="246" w:author="User" w:date="2022-12-09T11:32:00Z">
        <w:r w:rsidRPr="001B3D13" w:rsidDel="00800A99">
          <w:rPr>
            <w:rFonts w:asciiTheme="minorHAnsi" w:hAnsiTheme="minorHAnsi" w:cstheme="minorHAnsi"/>
            <w:color w:val="auto"/>
            <w:sz w:val="22"/>
            <w:szCs w:val="22"/>
          </w:rPr>
          <w:delText>LVS EN 12699, Īpašu ģeotehnisko darbu izpilde. Pāļi</w:delText>
        </w:r>
        <w:r w:rsidR="00BB6C6F" w:rsidRPr="001B3D13" w:rsidDel="00800A99">
          <w:rPr>
            <w:rFonts w:asciiTheme="minorHAnsi" w:hAnsiTheme="minorHAnsi" w:cstheme="minorHAnsi"/>
            <w:color w:val="auto"/>
            <w:sz w:val="22"/>
            <w:szCs w:val="22"/>
          </w:rPr>
          <w:delText xml:space="preserve"> bez grunts izņemšanas.</w:delText>
        </w:r>
      </w:del>
    </w:p>
    <w:p w14:paraId="131B55CA" w14:textId="71995E0E" w:rsidR="00FE41D2" w:rsidDel="00800A99" w:rsidRDefault="00FE41D2" w:rsidP="003A15EA">
      <w:pPr>
        <w:pStyle w:val="Default"/>
        <w:numPr>
          <w:ilvl w:val="0"/>
          <w:numId w:val="27"/>
        </w:numPr>
        <w:spacing w:line="276" w:lineRule="auto"/>
        <w:jc w:val="both"/>
        <w:rPr>
          <w:del w:id="247" w:author="User" w:date="2022-12-09T11:32:00Z"/>
          <w:rFonts w:asciiTheme="minorHAnsi" w:hAnsiTheme="minorHAnsi" w:cstheme="minorHAnsi"/>
          <w:color w:val="auto"/>
          <w:sz w:val="22"/>
          <w:szCs w:val="22"/>
        </w:rPr>
      </w:pPr>
      <w:del w:id="248" w:author="User" w:date="2022-12-09T11:32:00Z">
        <w:r w:rsidRPr="00FE41D2" w:rsidDel="00800A99">
          <w:rPr>
            <w:rFonts w:asciiTheme="minorHAnsi" w:hAnsiTheme="minorHAnsi" w:cstheme="minorHAnsi"/>
            <w:color w:val="auto"/>
            <w:sz w:val="22"/>
            <w:szCs w:val="22"/>
          </w:rPr>
          <w:delText>LBN 214-03 “Ģeotehnika. Pāļu pamati un pamatnes”</w:delText>
        </w:r>
        <w:r w:rsidDel="00800A99">
          <w:rPr>
            <w:rFonts w:asciiTheme="minorHAnsi" w:hAnsiTheme="minorHAnsi" w:cstheme="minorHAnsi"/>
            <w:color w:val="auto"/>
            <w:sz w:val="22"/>
            <w:szCs w:val="22"/>
          </w:rPr>
          <w:delText xml:space="preserve"> 9.pielikums.</w:delText>
        </w:r>
      </w:del>
    </w:p>
    <w:p w14:paraId="5A5FA867" w14:textId="23BA254A" w:rsidR="003C4566" w:rsidRPr="003C4566" w:rsidDel="00800A99" w:rsidRDefault="003C4566" w:rsidP="003C4566">
      <w:pPr>
        <w:pStyle w:val="Default"/>
        <w:spacing w:line="276" w:lineRule="auto"/>
        <w:jc w:val="both"/>
        <w:rPr>
          <w:del w:id="249" w:author="User" w:date="2022-12-09T11:32:00Z"/>
          <w:rFonts w:asciiTheme="minorHAnsi" w:hAnsiTheme="minorHAnsi" w:cstheme="minorHAnsi"/>
          <w:color w:val="auto"/>
          <w:sz w:val="22"/>
          <w:szCs w:val="22"/>
        </w:rPr>
      </w:pPr>
      <w:del w:id="250" w:author="User" w:date="2022-12-09T11:32:00Z">
        <w:r w:rsidRPr="003C4566" w:rsidDel="00800A99">
          <w:rPr>
            <w:rFonts w:asciiTheme="minorHAnsi" w:hAnsiTheme="minorHAnsi" w:cstheme="minorHAnsi"/>
            <w:color w:val="auto"/>
            <w:sz w:val="22"/>
            <w:szCs w:val="22"/>
          </w:rPr>
          <w:delText>Pielaides pāļu novietojumam pa vertikāli saskaņā ar LVS NE 12699 ir sekojošas:</w:delText>
        </w:r>
      </w:del>
    </w:p>
    <w:p w14:paraId="22CC63B1" w14:textId="148E57EB" w:rsidR="003C4566" w:rsidRPr="003C4566" w:rsidDel="00800A99" w:rsidRDefault="003C4566" w:rsidP="003C4566">
      <w:pPr>
        <w:pStyle w:val="Default"/>
        <w:spacing w:line="276" w:lineRule="auto"/>
        <w:jc w:val="both"/>
        <w:rPr>
          <w:del w:id="251" w:author="User" w:date="2022-12-09T11:32:00Z"/>
          <w:rFonts w:asciiTheme="minorHAnsi" w:hAnsiTheme="minorHAnsi" w:cstheme="minorHAnsi"/>
          <w:color w:val="auto"/>
          <w:sz w:val="22"/>
          <w:szCs w:val="22"/>
        </w:rPr>
      </w:pPr>
      <w:del w:id="252" w:author="User" w:date="2022-12-09T11:32:00Z">
        <w:r w:rsidRPr="003C4566" w:rsidDel="00800A99">
          <w:rPr>
            <w:rFonts w:asciiTheme="minorHAnsi" w:hAnsiTheme="minorHAnsi" w:cstheme="minorHAnsi"/>
            <w:color w:val="auto"/>
            <w:sz w:val="22"/>
            <w:szCs w:val="22"/>
          </w:rPr>
          <w:delText>- Vertikālu un slīpu pāļu noliece : i ≤ imax = 0.04(0.04m/m)</w:delText>
        </w:r>
      </w:del>
    </w:p>
    <w:p w14:paraId="161942D6" w14:textId="33CF91B0" w:rsidR="003C4566" w:rsidRPr="003C4566" w:rsidDel="00800A99" w:rsidRDefault="003C4566" w:rsidP="003C4566">
      <w:pPr>
        <w:pStyle w:val="Default"/>
        <w:spacing w:line="276" w:lineRule="auto"/>
        <w:jc w:val="both"/>
        <w:rPr>
          <w:del w:id="253" w:author="User" w:date="2022-12-09T11:32:00Z"/>
          <w:rFonts w:asciiTheme="minorHAnsi" w:hAnsiTheme="minorHAnsi" w:cstheme="minorHAnsi"/>
          <w:color w:val="auto"/>
          <w:sz w:val="22"/>
          <w:szCs w:val="22"/>
        </w:rPr>
      </w:pPr>
      <w:del w:id="254" w:author="User" w:date="2022-12-09T11:32:00Z">
        <w:r w:rsidRPr="003C4566" w:rsidDel="00800A99">
          <w:rPr>
            <w:rFonts w:asciiTheme="minorHAnsi" w:hAnsiTheme="minorHAnsi" w:cstheme="minorHAnsi"/>
            <w:color w:val="auto"/>
            <w:sz w:val="22"/>
            <w:szCs w:val="22"/>
          </w:rPr>
          <w:delText>Pielaides pāļu novietojumam plānā ir sekojošas:</w:delText>
        </w:r>
      </w:del>
    </w:p>
    <w:p w14:paraId="54953F3F" w14:textId="62F233FA" w:rsidR="003C4566" w:rsidDel="00800A99" w:rsidRDefault="003C4566" w:rsidP="00346729">
      <w:pPr>
        <w:pStyle w:val="Default"/>
        <w:spacing w:line="276" w:lineRule="auto"/>
        <w:jc w:val="both"/>
        <w:rPr>
          <w:del w:id="255" w:author="User" w:date="2022-12-09T11:32:00Z"/>
          <w:rFonts w:asciiTheme="minorHAnsi" w:hAnsiTheme="minorHAnsi" w:cstheme="minorHAnsi"/>
          <w:color w:val="auto"/>
          <w:sz w:val="22"/>
          <w:szCs w:val="22"/>
        </w:rPr>
      </w:pPr>
      <w:del w:id="256" w:author="User" w:date="2022-12-09T11:32:00Z">
        <w:r w:rsidRPr="003C4566" w:rsidDel="00800A99">
          <w:rPr>
            <w:rFonts w:asciiTheme="minorHAnsi" w:hAnsiTheme="minorHAnsi" w:cstheme="minorHAnsi"/>
            <w:color w:val="auto"/>
            <w:sz w:val="22"/>
            <w:szCs w:val="22"/>
          </w:rPr>
          <w:delText>-Vertikālu un slīpu pāļu novietojums plānā (kas mērīts darba līmenī): e ≤ emax = 0.10m.</w:delText>
        </w:r>
      </w:del>
    </w:p>
    <w:p w14:paraId="79BE6942" w14:textId="00C0E0E1" w:rsidR="003C4566" w:rsidRPr="001B3D13" w:rsidDel="00800A99" w:rsidRDefault="003C4566" w:rsidP="00671524">
      <w:pPr>
        <w:pStyle w:val="Default"/>
        <w:spacing w:line="276" w:lineRule="auto"/>
        <w:jc w:val="both"/>
        <w:rPr>
          <w:del w:id="257" w:author="User" w:date="2022-12-09T11:32:00Z"/>
          <w:rFonts w:asciiTheme="minorHAnsi" w:hAnsiTheme="minorHAnsi" w:cstheme="minorHAnsi"/>
          <w:color w:val="auto"/>
          <w:sz w:val="22"/>
          <w:szCs w:val="22"/>
        </w:rPr>
      </w:pPr>
    </w:p>
    <w:p w14:paraId="7066985E" w14:textId="7C61861D" w:rsidR="007242D9" w:rsidDel="00800A99" w:rsidRDefault="007242D9" w:rsidP="00346729">
      <w:pPr>
        <w:pStyle w:val="Default"/>
        <w:spacing w:after="120" w:line="276" w:lineRule="auto"/>
        <w:jc w:val="both"/>
        <w:rPr>
          <w:del w:id="258" w:author="User" w:date="2022-12-09T11:32:00Z"/>
          <w:rFonts w:asciiTheme="minorHAnsi" w:hAnsiTheme="minorHAnsi" w:cstheme="minorHAnsi"/>
          <w:b/>
          <w:bCs/>
          <w:color w:val="auto"/>
          <w:sz w:val="22"/>
          <w:szCs w:val="22"/>
        </w:rPr>
      </w:pPr>
      <w:del w:id="259" w:author="User" w:date="2022-12-09T11:32:00Z">
        <w:r w:rsidRPr="00346729" w:rsidDel="00800A99">
          <w:rPr>
            <w:rFonts w:asciiTheme="minorHAnsi" w:hAnsiTheme="minorHAnsi" w:cstheme="minorHAnsi"/>
            <w:b/>
            <w:bCs/>
            <w:color w:val="auto"/>
            <w:sz w:val="22"/>
            <w:szCs w:val="22"/>
          </w:rPr>
          <w:delText>Pāļu testēšanas metodika</w:delText>
        </w:r>
      </w:del>
    </w:p>
    <w:p w14:paraId="74F87146" w14:textId="28EA37CE" w:rsidR="005B3B74" w:rsidRPr="005B3B74" w:rsidDel="00800A99" w:rsidRDefault="005B3B74" w:rsidP="007242D9">
      <w:pPr>
        <w:pStyle w:val="Default"/>
        <w:spacing w:line="276" w:lineRule="auto"/>
        <w:jc w:val="both"/>
        <w:rPr>
          <w:del w:id="260" w:author="User" w:date="2022-12-09T11:32:00Z"/>
          <w:rFonts w:asciiTheme="minorHAnsi" w:hAnsiTheme="minorHAnsi" w:cstheme="minorHAnsi"/>
          <w:color w:val="auto"/>
          <w:sz w:val="22"/>
          <w:szCs w:val="22"/>
        </w:rPr>
      </w:pPr>
      <w:del w:id="261" w:author="User" w:date="2022-12-09T11:32:00Z">
        <w:r w:rsidRPr="00A11BF4" w:rsidDel="00800A99">
          <w:rPr>
            <w:rFonts w:asciiTheme="minorHAnsi" w:hAnsiTheme="minorHAnsi" w:cstheme="minorHAnsi"/>
            <w:color w:val="auto"/>
            <w:sz w:val="22"/>
            <w:szCs w:val="22"/>
          </w:rPr>
          <w:delText xml:space="preserve">Būvdarbu veicējam </w:delText>
        </w:r>
        <w:r w:rsidRPr="00F55A57" w:rsidDel="00800A99">
          <w:rPr>
            <w:rFonts w:asciiTheme="minorHAnsi" w:hAnsiTheme="minorHAnsi" w:cstheme="minorHAnsi"/>
            <w:color w:val="auto"/>
            <w:sz w:val="22"/>
            <w:szCs w:val="22"/>
          </w:rPr>
          <w:delText>jānodrošina, ka izbūvēto pāļu aprēķinu nestspēja ir ne mazāka par projektā norādīto, saskaņā ar LVS EN 1997-1:2005 un LVS EN ISO 22477-4:2018. Nestspējas atbilstība jāpierada ar testēšanas atskaiti, kuru iesniedz Būvuzraugam.</w:delText>
        </w:r>
      </w:del>
    </w:p>
    <w:p w14:paraId="2AF05279" w14:textId="43470CD6" w:rsidR="007242D9" w:rsidDel="00800A99" w:rsidRDefault="007242D9" w:rsidP="007242D9">
      <w:pPr>
        <w:pStyle w:val="Default"/>
        <w:spacing w:line="276" w:lineRule="auto"/>
        <w:jc w:val="both"/>
        <w:rPr>
          <w:del w:id="262" w:author="User" w:date="2022-12-09T11:32:00Z"/>
          <w:rFonts w:asciiTheme="minorHAnsi" w:hAnsiTheme="minorHAnsi" w:cstheme="minorHAnsi"/>
          <w:color w:val="auto"/>
          <w:sz w:val="22"/>
          <w:szCs w:val="22"/>
        </w:rPr>
      </w:pPr>
      <w:del w:id="263" w:author="User" w:date="2022-12-09T11:32:00Z">
        <w:r w:rsidDel="00800A99">
          <w:rPr>
            <w:rFonts w:asciiTheme="minorHAnsi" w:hAnsiTheme="minorHAnsi" w:cstheme="minorHAnsi"/>
            <w:color w:val="auto"/>
            <w:sz w:val="22"/>
            <w:szCs w:val="22"/>
          </w:rPr>
          <w:delText>Prasības testa pāļiem: pāļu garumiem jāatbilst rasējumā norādītajiem (sk. rasējumu HB-4;</w:delText>
        </w:r>
        <w:r w:rsidR="00B47182" w:rsidDel="00800A99">
          <w:rPr>
            <w:rFonts w:asciiTheme="minorHAnsi" w:hAnsiTheme="minorHAnsi" w:cstheme="minorHAnsi"/>
            <w:color w:val="auto"/>
            <w:sz w:val="22"/>
            <w:szCs w:val="22"/>
          </w:rPr>
          <w:delText>5 un GP-2;3</w:delText>
        </w:r>
        <w:r w:rsidDel="00800A99">
          <w:rPr>
            <w:rFonts w:asciiTheme="minorHAnsi" w:hAnsiTheme="minorHAnsi" w:cstheme="minorHAnsi"/>
            <w:color w:val="auto"/>
            <w:sz w:val="22"/>
            <w:szCs w:val="22"/>
          </w:rPr>
          <w:delText>).</w:delText>
        </w:r>
      </w:del>
    </w:p>
    <w:p w14:paraId="6098BD67" w14:textId="6A866D4B" w:rsidR="007242D9" w:rsidDel="00800A99" w:rsidRDefault="007242D9" w:rsidP="007242D9">
      <w:pPr>
        <w:pStyle w:val="Default"/>
        <w:spacing w:line="276" w:lineRule="auto"/>
        <w:jc w:val="both"/>
        <w:rPr>
          <w:del w:id="264" w:author="User" w:date="2022-12-09T11:32:00Z"/>
          <w:rFonts w:asciiTheme="minorHAnsi" w:hAnsiTheme="minorHAnsi" w:cstheme="minorHAnsi"/>
          <w:color w:val="auto"/>
          <w:sz w:val="22"/>
          <w:szCs w:val="22"/>
        </w:rPr>
      </w:pPr>
      <w:del w:id="265" w:author="User" w:date="2022-12-09T11:32:00Z">
        <w:r w:rsidDel="00800A99">
          <w:rPr>
            <w:rFonts w:asciiTheme="minorHAnsi" w:hAnsiTheme="minorHAnsi" w:cstheme="minorHAnsi"/>
            <w:color w:val="auto"/>
            <w:sz w:val="22"/>
            <w:szCs w:val="22"/>
          </w:rPr>
          <w:delText xml:space="preserve">Atdurpālis Nr.3 tērauda cauruļpāļi - </w:delText>
        </w:r>
        <w:r w:rsidRPr="0006598F" w:rsidDel="00800A99">
          <w:rPr>
            <w:rFonts w:asciiTheme="minorHAnsi" w:hAnsiTheme="minorHAnsi" w:cstheme="minorHAnsi"/>
            <w:color w:val="auto"/>
            <w:sz w:val="22"/>
            <w:szCs w:val="22"/>
          </w:rPr>
          <w:delText>Ø1016x</w:delText>
        </w:r>
        <w:r w:rsidDel="00800A99">
          <w:rPr>
            <w:rFonts w:asciiTheme="minorHAnsi" w:hAnsiTheme="minorHAnsi" w:cstheme="minorHAnsi"/>
            <w:color w:val="auto"/>
            <w:sz w:val="22"/>
            <w:szCs w:val="22"/>
          </w:rPr>
          <w:delText>2</w:delText>
        </w:r>
        <w:r w:rsidRPr="0006598F" w:rsidDel="00800A99">
          <w:rPr>
            <w:rFonts w:asciiTheme="minorHAnsi" w:hAnsiTheme="minorHAnsi" w:cstheme="minorHAnsi"/>
            <w:color w:val="auto"/>
            <w:sz w:val="22"/>
            <w:szCs w:val="22"/>
          </w:rPr>
          <w:delText>5 mm</w:delText>
        </w:r>
        <w:r w:rsidDel="00800A99">
          <w:rPr>
            <w:rFonts w:asciiTheme="minorHAnsi" w:hAnsiTheme="minorHAnsi" w:cstheme="minorHAnsi"/>
            <w:color w:val="auto"/>
            <w:sz w:val="22"/>
            <w:szCs w:val="22"/>
          </w:rPr>
          <w:delText>, aprēķina slodze Fd=4630 kN:</w:delText>
        </w:r>
      </w:del>
    </w:p>
    <w:p w14:paraId="5EA70344" w14:textId="421BBD33" w:rsidR="007242D9" w:rsidDel="00800A99" w:rsidRDefault="007242D9" w:rsidP="007242D9">
      <w:pPr>
        <w:pStyle w:val="Default"/>
        <w:numPr>
          <w:ilvl w:val="0"/>
          <w:numId w:val="27"/>
        </w:numPr>
        <w:spacing w:line="276" w:lineRule="auto"/>
        <w:jc w:val="both"/>
        <w:rPr>
          <w:del w:id="266" w:author="User" w:date="2022-12-09T11:32:00Z"/>
          <w:rFonts w:asciiTheme="minorHAnsi" w:hAnsiTheme="minorHAnsi" w:cstheme="minorHAnsi"/>
          <w:color w:val="auto"/>
          <w:sz w:val="22"/>
          <w:szCs w:val="22"/>
        </w:rPr>
      </w:pPr>
      <w:del w:id="267" w:author="User" w:date="2022-12-09T11:32:00Z">
        <w:r w:rsidDel="00800A99">
          <w:rPr>
            <w:rFonts w:asciiTheme="minorHAnsi" w:hAnsiTheme="minorHAnsi" w:cstheme="minorHAnsi"/>
            <w:color w:val="auto"/>
            <w:sz w:val="22"/>
            <w:szCs w:val="22"/>
          </w:rPr>
          <w:delText xml:space="preserve">2 vertikālie pāļi L=27.85m </w:delText>
        </w:r>
      </w:del>
    </w:p>
    <w:p w14:paraId="4835224B" w14:textId="3D361708" w:rsidR="007242D9" w:rsidDel="00800A99" w:rsidRDefault="007242D9" w:rsidP="007242D9">
      <w:pPr>
        <w:pStyle w:val="Default"/>
        <w:numPr>
          <w:ilvl w:val="0"/>
          <w:numId w:val="27"/>
        </w:numPr>
        <w:spacing w:line="276" w:lineRule="auto"/>
        <w:jc w:val="both"/>
        <w:rPr>
          <w:del w:id="268" w:author="User" w:date="2022-12-09T11:32:00Z"/>
          <w:rFonts w:asciiTheme="minorHAnsi" w:hAnsiTheme="minorHAnsi" w:cstheme="minorHAnsi"/>
          <w:color w:val="auto"/>
          <w:sz w:val="22"/>
          <w:szCs w:val="22"/>
        </w:rPr>
      </w:pPr>
      <w:del w:id="269" w:author="User" w:date="2022-12-09T11:32:00Z">
        <w:r w:rsidDel="00800A99">
          <w:rPr>
            <w:rFonts w:asciiTheme="minorHAnsi" w:hAnsiTheme="minorHAnsi" w:cstheme="minorHAnsi"/>
            <w:color w:val="auto"/>
            <w:sz w:val="22"/>
            <w:szCs w:val="22"/>
          </w:rPr>
          <w:delText>4 slīpie pāļi L=27.80m</w:delText>
        </w:r>
      </w:del>
    </w:p>
    <w:p w14:paraId="397161E0" w14:textId="4636756D" w:rsidR="007242D9" w:rsidDel="00800A99" w:rsidRDefault="007242D9" w:rsidP="007242D9">
      <w:pPr>
        <w:pStyle w:val="Default"/>
        <w:spacing w:line="276" w:lineRule="auto"/>
        <w:jc w:val="both"/>
        <w:rPr>
          <w:del w:id="270" w:author="User" w:date="2022-12-09T11:32:00Z"/>
          <w:rFonts w:asciiTheme="minorHAnsi" w:hAnsiTheme="minorHAnsi" w:cstheme="minorHAnsi"/>
          <w:color w:val="auto"/>
          <w:sz w:val="22"/>
          <w:szCs w:val="22"/>
        </w:rPr>
      </w:pPr>
      <w:del w:id="271" w:author="User" w:date="2022-12-09T11:32:00Z">
        <w:r w:rsidDel="00800A99">
          <w:rPr>
            <w:rFonts w:asciiTheme="minorHAnsi" w:hAnsiTheme="minorHAnsi" w:cstheme="minorHAnsi"/>
            <w:color w:val="auto"/>
            <w:sz w:val="22"/>
            <w:szCs w:val="22"/>
          </w:rPr>
          <w:delText xml:space="preserve">Atdurpālis Nr.4 tērauda cauruļpāļi - </w:delText>
        </w:r>
        <w:r w:rsidRPr="0006598F" w:rsidDel="00800A99">
          <w:rPr>
            <w:rFonts w:asciiTheme="minorHAnsi" w:hAnsiTheme="minorHAnsi" w:cstheme="minorHAnsi"/>
            <w:color w:val="auto"/>
            <w:sz w:val="22"/>
            <w:szCs w:val="22"/>
          </w:rPr>
          <w:delText>Ø1016x</w:delText>
        </w:r>
        <w:r w:rsidDel="00800A99">
          <w:rPr>
            <w:rFonts w:asciiTheme="minorHAnsi" w:hAnsiTheme="minorHAnsi" w:cstheme="minorHAnsi"/>
            <w:color w:val="auto"/>
            <w:sz w:val="22"/>
            <w:szCs w:val="22"/>
          </w:rPr>
          <w:delText>2</w:delText>
        </w:r>
        <w:r w:rsidRPr="0006598F" w:rsidDel="00800A99">
          <w:rPr>
            <w:rFonts w:asciiTheme="minorHAnsi" w:hAnsiTheme="minorHAnsi" w:cstheme="minorHAnsi"/>
            <w:color w:val="auto"/>
            <w:sz w:val="22"/>
            <w:szCs w:val="22"/>
          </w:rPr>
          <w:delText>5 mm</w:delText>
        </w:r>
        <w:r w:rsidDel="00800A99">
          <w:rPr>
            <w:rFonts w:asciiTheme="minorHAnsi" w:hAnsiTheme="minorHAnsi" w:cstheme="minorHAnsi"/>
            <w:color w:val="auto"/>
            <w:sz w:val="22"/>
            <w:szCs w:val="22"/>
          </w:rPr>
          <w:delText>, aprēķina slodze Fd=4630 kN:</w:delText>
        </w:r>
      </w:del>
    </w:p>
    <w:p w14:paraId="4DC4A4EB" w14:textId="32439EC1" w:rsidR="007242D9" w:rsidDel="00800A99" w:rsidRDefault="007242D9" w:rsidP="007242D9">
      <w:pPr>
        <w:pStyle w:val="Default"/>
        <w:numPr>
          <w:ilvl w:val="0"/>
          <w:numId w:val="27"/>
        </w:numPr>
        <w:spacing w:line="276" w:lineRule="auto"/>
        <w:jc w:val="both"/>
        <w:rPr>
          <w:del w:id="272" w:author="User" w:date="2022-12-09T11:32:00Z"/>
          <w:rFonts w:asciiTheme="minorHAnsi" w:hAnsiTheme="minorHAnsi" w:cstheme="minorHAnsi"/>
          <w:color w:val="auto"/>
          <w:sz w:val="22"/>
          <w:szCs w:val="22"/>
        </w:rPr>
      </w:pPr>
      <w:del w:id="273" w:author="User" w:date="2022-12-09T11:32:00Z">
        <w:r w:rsidDel="00800A99">
          <w:rPr>
            <w:rFonts w:asciiTheme="minorHAnsi" w:hAnsiTheme="minorHAnsi" w:cstheme="minorHAnsi"/>
            <w:color w:val="auto"/>
            <w:sz w:val="22"/>
            <w:szCs w:val="22"/>
          </w:rPr>
          <w:delText xml:space="preserve">2 vertikālie pāļi L=27.85m </w:delText>
        </w:r>
      </w:del>
    </w:p>
    <w:p w14:paraId="0BF79D59" w14:textId="70E3269D" w:rsidR="007242D9" w:rsidDel="00800A99" w:rsidRDefault="007242D9" w:rsidP="007242D9">
      <w:pPr>
        <w:pStyle w:val="Default"/>
        <w:numPr>
          <w:ilvl w:val="0"/>
          <w:numId w:val="27"/>
        </w:numPr>
        <w:spacing w:line="276" w:lineRule="auto"/>
        <w:jc w:val="both"/>
        <w:rPr>
          <w:del w:id="274" w:author="User" w:date="2022-12-09T11:32:00Z"/>
          <w:rFonts w:asciiTheme="minorHAnsi" w:hAnsiTheme="minorHAnsi" w:cstheme="minorHAnsi"/>
          <w:color w:val="auto"/>
          <w:sz w:val="22"/>
          <w:szCs w:val="22"/>
        </w:rPr>
      </w:pPr>
      <w:del w:id="275" w:author="User" w:date="2022-12-09T11:32:00Z">
        <w:r w:rsidDel="00800A99">
          <w:rPr>
            <w:rFonts w:asciiTheme="minorHAnsi" w:hAnsiTheme="minorHAnsi" w:cstheme="minorHAnsi"/>
            <w:color w:val="auto"/>
            <w:sz w:val="22"/>
            <w:szCs w:val="22"/>
          </w:rPr>
          <w:delText>4 slīpie pāļi L=27.80m</w:delText>
        </w:r>
      </w:del>
    </w:p>
    <w:p w14:paraId="355C07DF" w14:textId="554D3DEF" w:rsidR="007242D9" w:rsidDel="00800A99" w:rsidRDefault="007242D9" w:rsidP="007242D9">
      <w:pPr>
        <w:pStyle w:val="Default"/>
        <w:spacing w:line="276" w:lineRule="auto"/>
        <w:jc w:val="both"/>
        <w:rPr>
          <w:del w:id="276" w:author="User" w:date="2022-12-09T11:32:00Z"/>
          <w:rFonts w:asciiTheme="minorHAnsi" w:hAnsiTheme="minorHAnsi" w:cstheme="minorHAnsi"/>
          <w:color w:val="auto"/>
          <w:sz w:val="22"/>
          <w:szCs w:val="22"/>
        </w:rPr>
      </w:pPr>
      <w:del w:id="277" w:author="User" w:date="2022-12-09T11:32:00Z">
        <w:r w:rsidDel="00800A99">
          <w:rPr>
            <w:rFonts w:asciiTheme="minorHAnsi" w:hAnsiTheme="minorHAnsi" w:cstheme="minorHAnsi"/>
            <w:color w:val="auto"/>
            <w:sz w:val="22"/>
            <w:szCs w:val="22"/>
          </w:rPr>
          <w:delText>Testēšanu veikt visiem 12 tērauda cauruļpāļiem, aprēķinot atkodi visiem cauruļpālim iesitot tos ar zveltni.</w:delText>
        </w:r>
      </w:del>
    </w:p>
    <w:p w14:paraId="0BB7524B" w14:textId="6A0AEB53" w:rsidR="005E156A" w:rsidRPr="001B3D13" w:rsidDel="00800A99" w:rsidRDefault="005E156A" w:rsidP="00671524">
      <w:pPr>
        <w:pStyle w:val="Default"/>
        <w:spacing w:line="276" w:lineRule="auto"/>
        <w:jc w:val="both"/>
        <w:rPr>
          <w:del w:id="278" w:author="User" w:date="2022-12-09T11:32:00Z"/>
          <w:rFonts w:asciiTheme="minorHAnsi" w:hAnsiTheme="minorHAnsi" w:cstheme="minorHAnsi"/>
          <w:color w:val="auto"/>
          <w:sz w:val="22"/>
          <w:szCs w:val="22"/>
        </w:rPr>
      </w:pPr>
    </w:p>
    <w:p w14:paraId="1817F5B8" w14:textId="44FA9FC7" w:rsidR="00674D0D" w:rsidRPr="008748A7" w:rsidRDefault="00674D0D" w:rsidP="008748A7">
      <w:pPr>
        <w:widowControl w:val="0"/>
        <w:suppressAutoHyphens/>
        <w:spacing w:after="0" w:line="240" w:lineRule="auto"/>
        <w:jc w:val="both"/>
        <w:rPr>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w:t>
      </w:r>
      <w:r w:rsidR="00011321" w:rsidRPr="008748A7">
        <w:rPr>
          <w:rFonts w:eastAsiaTheme="majorEastAsia" w:cstheme="minorHAnsi"/>
          <w:color w:val="2E74B5" w:themeColor="accent1" w:themeShade="BF"/>
          <w:sz w:val="24"/>
          <w:szCs w:val="24"/>
        </w:rPr>
        <w:t>3</w:t>
      </w:r>
      <w:r w:rsidRPr="008748A7">
        <w:rPr>
          <w:rFonts w:eastAsiaTheme="majorEastAsia" w:cstheme="minorHAnsi"/>
          <w:color w:val="2E74B5" w:themeColor="accent1" w:themeShade="BF"/>
          <w:sz w:val="24"/>
          <w:szCs w:val="24"/>
        </w:rPr>
        <w:t>.</w:t>
      </w:r>
      <w:del w:id="279" w:author="User" w:date="2022-12-09T11:32:00Z">
        <w:r w:rsidR="00C122DC" w:rsidRPr="008748A7" w:rsidDel="00800A99">
          <w:rPr>
            <w:rFonts w:eastAsiaTheme="majorEastAsia" w:cstheme="minorHAnsi"/>
            <w:color w:val="2E74B5" w:themeColor="accent1" w:themeShade="BF"/>
            <w:sz w:val="24"/>
            <w:szCs w:val="24"/>
          </w:rPr>
          <w:delText>4</w:delText>
        </w:r>
        <w:r w:rsidRPr="008748A7" w:rsidDel="00800A99">
          <w:rPr>
            <w:rFonts w:eastAsiaTheme="majorEastAsia" w:cstheme="minorHAnsi"/>
            <w:color w:val="2E74B5" w:themeColor="accent1" w:themeShade="BF"/>
            <w:sz w:val="24"/>
            <w:szCs w:val="24"/>
          </w:rPr>
          <w:delText xml:space="preserve"> </w:delText>
        </w:r>
      </w:del>
      <w:ins w:id="280" w:author="User" w:date="2022-12-09T11:32:00Z">
        <w:r w:rsidR="00800A99">
          <w:rPr>
            <w:rFonts w:eastAsiaTheme="majorEastAsia" w:cstheme="minorHAnsi"/>
            <w:color w:val="2E74B5" w:themeColor="accent1" w:themeShade="BF"/>
            <w:sz w:val="24"/>
            <w:szCs w:val="24"/>
          </w:rPr>
          <w:t>3</w:t>
        </w:r>
        <w:r w:rsidR="00800A99" w:rsidRPr="008748A7">
          <w:rPr>
            <w:rFonts w:eastAsiaTheme="majorEastAsia" w:cstheme="minorHAnsi"/>
            <w:color w:val="2E74B5" w:themeColor="accent1" w:themeShade="BF"/>
            <w:sz w:val="24"/>
            <w:szCs w:val="24"/>
          </w:rPr>
          <w:t xml:space="preserve"> </w:t>
        </w:r>
      </w:ins>
      <w:r w:rsidRPr="008748A7">
        <w:rPr>
          <w:rFonts w:eastAsiaTheme="majorEastAsia" w:cstheme="minorHAnsi"/>
          <w:color w:val="2E74B5" w:themeColor="accent1" w:themeShade="BF"/>
          <w:sz w:val="24"/>
          <w:szCs w:val="24"/>
        </w:rPr>
        <w:t xml:space="preserve">Tērauda virsmas sagatavošana pirms pretkorozijas materiāla uzklāšanas </w:t>
      </w:r>
    </w:p>
    <w:p w14:paraId="6A3A61C4" w14:textId="77777777" w:rsidR="00674D0D" w:rsidRPr="001B3D13" w:rsidRDefault="00674D0D" w:rsidP="00780BC6">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Tērauda virsmu sagatavošanas darbi jāveic atbilstoši LVS EN ISO 8501-1. Tīrību attiecība uz putekļiem kontrolē ar lentas pārbaudi atbilstoši LVS EN ISO 8503-3 prasībām. Sāls daudzumu kontrolē atbilstoši LVS EN ISO 8502-6 prasībām. Virsmas jāattīra ar smilšu vai tērauda skrošu strūklu no eļļām, taukvielām, vaļējas rūsas un citiem netīrumiem līdz tīrības pakāpei </w:t>
      </w:r>
      <w:proofErr w:type="spellStart"/>
      <w:r w:rsidRPr="001B3D13">
        <w:rPr>
          <w:rFonts w:asciiTheme="minorHAnsi" w:hAnsiTheme="minorHAnsi" w:cstheme="minorHAnsi"/>
          <w:color w:val="auto"/>
          <w:sz w:val="22"/>
          <w:szCs w:val="22"/>
        </w:rPr>
        <w:t>Sa</w:t>
      </w:r>
      <w:proofErr w:type="spellEnd"/>
      <w:r w:rsidRPr="001B3D13">
        <w:rPr>
          <w:rFonts w:asciiTheme="minorHAnsi" w:hAnsiTheme="minorHAnsi" w:cstheme="minorHAnsi"/>
          <w:color w:val="auto"/>
          <w:sz w:val="22"/>
          <w:szCs w:val="22"/>
        </w:rPr>
        <w:t xml:space="preserve"> 2½. Saspiestajam gaisam jābūt sausam un brīvam no eļļas. Hlorīdu daudzums nedrīkst pārsniegt 20 mg/m². Sagatavotas tērauda virsmas raupjumam jābūt 50-85 </w:t>
      </w:r>
      <w:proofErr w:type="spellStart"/>
      <w:r w:rsidRPr="001B3D13">
        <w:rPr>
          <w:rFonts w:asciiTheme="minorHAnsi" w:hAnsiTheme="minorHAnsi" w:cstheme="minorHAnsi"/>
          <w:color w:val="auto"/>
          <w:sz w:val="22"/>
          <w:szCs w:val="22"/>
        </w:rPr>
        <w:t>μm</w:t>
      </w:r>
      <w:proofErr w:type="spellEnd"/>
      <w:r w:rsidRPr="001B3D13">
        <w:rPr>
          <w:rFonts w:asciiTheme="minorHAnsi" w:hAnsiTheme="minorHAnsi" w:cstheme="minorHAnsi"/>
          <w:color w:val="auto"/>
          <w:sz w:val="22"/>
          <w:szCs w:val="22"/>
        </w:rPr>
        <w:t xml:space="preserve"> atbilstoši LVS EN ISO 8503-1 prasībām. Tērauda lodīšu strūklai ir jāatbilst LVS EN ISO 11124-1 prasībām, bet smilšu strūklai ir jāatbilst LVS EN ISO 11126-1 prasībām. </w:t>
      </w:r>
    </w:p>
    <w:p w14:paraId="5CC598CF" w14:textId="2731E03D" w:rsidR="00674D0D" w:rsidRPr="001B3D13" w:rsidRDefault="00674D0D" w:rsidP="00780BC6">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Tērauda konstrukciju uzglabāšanu un tīrīšanu veic tādos apstākļos, kuros neveidojas ūdens kondensēšanās. Attīrītās </w:t>
      </w:r>
      <w:r w:rsidR="00780BC6" w:rsidRPr="001B3D13">
        <w:rPr>
          <w:rFonts w:asciiTheme="minorHAnsi" w:hAnsiTheme="minorHAnsi" w:cstheme="minorHAnsi"/>
          <w:color w:val="auto"/>
          <w:sz w:val="22"/>
          <w:szCs w:val="22"/>
        </w:rPr>
        <w:t xml:space="preserve">virsmas </w:t>
      </w:r>
      <w:r w:rsidRPr="001B3D13">
        <w:rPr>
          <w:rFonts w:asciiTheme="minorHAnsi" w:hAnsiTheme="minorHAnsi" w:cstheme="minorHAnsi"/>
          <w:color w:val="auto"/>
          <w:sz w:val="22"/>
          <w:szCs w:val="22"/>
        </w:rPr>
        <w:t xml:space="preserve">nedrīkst aizskart ar kailām rokām, vai pakļaut tās lietum, eļļas pilieniem vai citiem piesārņojuma veidiem. Pēc apstrādes ar smilšu vai tērauda lodīšu strūklu visi izlietotie tīrīšanas līdzekļa pārpalikumi ir jānovāc vai vislabāk jānosūc no tērauda virsmas. </w:t>
      </w:r>
    </w:p>
    <w:p w14:paraId="238419AA" w14:textId="77777777" w:rsidR="00674D0D" w:rsidRPr="001B3D13" w:rsidRDefault="00674D0D" w:rsidP="00780BC6">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Attīrītās virsmas pēc iespējas ātrāk ir jāpārklāj ar koroziju aizkavējošā pārklājuma pirmo kārtu. Pie mazākās rūsas veidošanās pazīmēm uz virsmām, ir nepieciešams veikt atkārtotu tīrīšanu.</w:t>
      </w:r>
    </w:p>
    <w:p w14:paraId="1DD947C8" w14:textId="77777777" w:rsidR="00674D0D" w:rsidRPr="001B3D13" w:rsidRDefault="00674D0D" w:rsidP="00674D0D">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 </w:t>
      </w:r>
    </w:p>
    <w:p w14:paraId="33A37FE6" w14:textId="6F792ACB" w:rsidR="00674D0D" w:rsidRPr="008748A7" w:rsidRDefault="00674D0D" w:rsidP="008748A7">
      <w:pPr>
        <w:widowControl w:val="0"/>
        <w:suppressAutoHyphens/>
        <w:spacing w:after="0" w:line="240" w:lineRule="auto"/>
        <w:jc w:val="both"/>
        <w:rPr>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w:t>
      </w:r>
      <w:r w:rsidR="00011321" w:rsidRPr="008748A7">
        <w:rPr>
          <w:rFonts w:eastAsiaTheme="majorEastAsia" w:cstheme="minorHAnsi"/>
          <w:color w:val="2E74B5" w:themeColor="accent1" w:themeShade="BF"/>
          <w:sz w:val="24"/>
          <w:szCs w:val="24"/>
        </w:rPr>
        <w:t>3</w:t>
      </w:r>
      <w:r w:rsidRPr="008748A7">
        <w:rPr>
          <w:rFonts w:eastAsiaTheme="majorEastAsia" w:cstheme="minorHAnsi"/>
          <w:color w:val="2E74B5" w:themeColor="accent1" w:themeShade="BF"/>
          <w:sz w:val="24"/>
          <w:szCs w:val="24"/>
        </w:rPr>
        <w:t>.</w:t>
      </w:r>
      <w:del w:id="281" w:author="User" w:date="2023-02-03T11:25:00Z">
        <w:r w:rsidR="00011321" w:rsidRPr="008748A7" w:rsidDel="009B760E">
          <w:rPr>
            <w:rFonts w:eastAsiaTheme="majorEastAsia" w:cstheme="minorHAnsi"/>
            <w:color w:val="2E74B5" w:themeColor="accent1" w:themeShade="BF"/>
            <w:sz w:val="24"/>
            <w:szCs w:val="24"/>
          </w:rPr>
          <w:delText>5</w:delText>
        </w:r>
        <w:r w:rsidRPr="008748A7" w:rsidDel="009B760E">
          <w:rPr>
            <w:rFonts w:eastAsiaTheme="majorEastAsia" w:cstheme="minorHAnsi"/>
            <w:color w:val="2E74B5" w:themeColor="accent1" w:themeShade="BF"/>
            <w:sz w:val="24"/>
            <w:szCs w:val="24"/>
          </w:rPr>
          <w:delText xml:space="preserve"> </w:delText>
        </w:r>
      </w:del>
      <w:ins w:id="282" w:author="User" w:date="2023-02-03T11:25:00Z">
        <w:r w:rsidR="009B760E">
          <w:rPr>
            <w:rFonts w:eastAsiaTheme="majorEastAsia" w:cstheme="minorHAnsi"/>
            <w:color w:val="2E74B5" w:themeColor="accent1" w:themeShade="BF"/>
            <w:sz w:val="24"/>
            <w:szCs w:val="24"/>
          </w:rPr>
          <w:t>4</w:t>
        </w:r>
        <w:r w:rsidR="009B760E" w:rsidRPr="008748A7">
          <w:rPr>
            <w:rFonts w:eastAsiaTheme="majorEastAsia" w:cstheme="minorHAnsi"/>
            <w:color w:val="2E74B5" w:themeColor="accent1" w:themeShade="BF"/>
            <w:sz w:val="24"/>
            <w:szCs w:val="24"/>
          </w:rPr>
          <w:t xml:space="preserve"> </w:t>
        </w:r>
      </w:ins>
      <w:r w:rsidRPr="008748A7">
        <w:rPr>
          <w:rFonts w:eastAsiaTheme="majorEastAsia" w:cstheme="minorHAnsi"/>
          <w:color w:val="2E74B5" w:themeColor="accent1" w:themeShade="BF"/>
          <w:sz w:val="24"/>
          <w:szCs w:val="24"/>
        </w:rPr>
        <w:t xml:space="preserve">Pretkorozijas aizsardzība ar krāsošanu </w:t>
      </w:r>
    </w:p>
    <w:p w14:paraId="6000F8C8" w14:textId="3F4F5EAE" w:rsidR="00800A99" w:rsidRDefault="003D0603" w:rsidP="0076034C">
      <w:pPr>
        <w:pStyle w:val="Default"/>
        <w:spacing w:line="276" w:lineRule="auto"/>
        <w:jc w:val="both"/>
        <w:rPr>
          <w:ins w:id="283" w:author="User" w:date="2022-12-09T11:33:00Z"/>
          <w:rFonts w:asciiTheme="minorHAnsi" w:hAnsiTheme="minorHAnsi" w:cstheme="minorHAnsi"/>
          <w:color w:val="auto"/>
          <w:sz w:val="22"/>
          <w:szCs w:val="22"/>
        </w:rPr>
      </w:pPr>
      <w:del w:id="284" w:author="User" w:date="2022-12-09T11:33:00Z">
        <w:r w:rsidRPr="00A5165B" w:rsidDel="00800A99">
          <w:rPr>
            <w:rFonts w:asciiTheme="minorHAnsi" w:hAnsiTheme="minorHAnsi" w:cstheme="minorHAnsi"/>
            <w:color w:val="auto"/>
            <w:sz w:val="22"/>
            <w:szCs w:val="22"/>
          </w:rPr>
          <w:delText>Tērauda elementiem</w:delText>
        </w:r>
      </w:del>
      <w:proofErr w:type="spellStart"/>
      <w:ins w:id="285" w:author="User" w:date="2022-12-09T11:33:00Z">
        <w:r w:rsidR="00800A99">
          <w:rPr>
            <w:rFonts w:asciiTheme="minorHAnsi" w:hAnsiTheme="minorHAnsi" w:cstheme="minorHAnsi"/>
            <w:color w:val="auto"/>
            <w:sz w:val="22"/>
            <w:szCs w:val="22"/>
          </w:rPr>
          <w:t>Poleriem</w:t>
        </w:r>
        <w:proofErr w:type="spellEnd"/>
        <w:r w:rsidR="00800A99">
          <w:rPr>
            <w:rFonts w:asciiTheme="minorHAnsi" w:hAnsiTheme="minorHAnsi" w:cstheme="minorHAnsi"/>
            <w:color w:val="auto"/>
            <w:sz w:val="22"/>
            <w:szCs w:val="22"/>
          </w:rPr>
          <w:t xml:space="preserve"> </w:t>
        </w:r>
      </w:ins>
      <w:del w:id="286" w:author="User" w:date="2022-12-09T11:33:00Z">
        <w:r w:rsidRPr="00A5165B" w:rsidDel="00800A99">
          <w:rPr>
            <w:rFonts w:asciiTheme="minorHAnsi" w:hAnsiTheme="minorHAnsi" w:cstheme="minorHAnsi"/>
            <w:color w:val="auto"/>
            <w:sz w:val="22"/>
            <w:szCs w:val="22"/>
          </w:rPr>
          <w:delText xml:space="preserve"> </w:delText>
        </w:r>
      </w:del>
      <w:r w:rsidRPr="00A5165B">
        <w:rPr>
          <w:rFonts w:asciiTheme="minorHAnsi" w:hAnsiTheme="minorHAnsi" w:cstheme="minorHAnsi"/>
          <w:color w:val="auto"/>
          <w:sz w:val="22"/>
          <w:szCs w:val="22"/>
        </w:rPr>
        <w:t xml:space="preserve">jābūt pārklātiem ar pretkorozijas krāsu sistēmu, kas </w:t>
      </w:r>
      <w:r w:rsidR="008E5A2A">
        <w:rPr>
          <w:rFonts w:asciiTheme="minorHAnsi" w:hAnsiTheme="minorHAnsi" w:cstheme="minorHAnsi"/>
          <w:color w:val="auto"/>
          <w:sz w:val="22"/>
          <w:szCs w:val="22"/>
        </w:rPr>
        <w:t xml:space="preserve">atbilst </w:t>
      </w:r>
      <w:r w:rsidR="008E5A2A" w:rsidRPr="008E5A2A">
        <w:rPr>
          <w:rFonts w:asciiTheme="minorHAnsi" w:hAnsiTheme="minorHAnsi" w:cstheme="minorHAnsi"/>
          <w:color w:val="auto"/>
          <w:sz w:val="22"/>
          <w:szCs w:val="22"/>
        </w:rPr>
        <w:t xml:space="preserve">ārējās iedarbības klasei </w:t>
      </w:r>
      <w:r w:rsidR="003D08FC" w:rsidRPr="001B3D13">
        <w:rPr>
          <w:rFonts w:asciiTheme="minorHAnsi" w:hAnsiTheme="minorHAnsi" w:cstheme="minorHAnsi"/>
          <w:color w:val="auto"/>
          <w:sz w:val="22"/>
          <w:szCs w:val="22"/>
        </w:rPr>
        <w:t>C5</w:t>
      </w:r>
      <w:r w:rsidR="003D08FC">
        <w:rPr>
          <w:rFonts w:asciiTheme="minorHAnsi" w:hAnsiTheme="minorHAnsi" w:cstheme="minorHAnsi"/>
          <w:color w:val="auto"/>
          <w:sz w:val="22"/>
          <w:szCs w:val="22"/>
        </w:rPr>
        <w:t xml:space="preserve"> </w:t>
      </w:r>
      <w:r w:rsidRPr="00A5165B">
        <w:rPr>
          <w:rFonts w:asciiTheme="minorHAnsi" w:hAnsiTheme="minorHAnsi" w:cstheme="minorHAnsi"/>
          <w:color w:val="auto"/>
          <w:sz w:val="22"/>
          <w:szCs w:val="22"/>
        </w:rPr>
        <w:t>saskaņā ar LVS EN ISO 12944-2</w:t>
      </w:r>
      <w:r w:rsidR="009B4D12">
        <w:rPr>
          <w:rFonts w:asciiTheme="minorHAnsi" w:hAnsiTheme="minorHAnsi" w:cstheme="minorHAnsi"/>
          <w:color w:val="auto"/>
          <w:sz w:val="22"/>
          <w:szCs w:val="22"/>
        </w:rPr>
        <w:t>:20</w:t>
      </w:r>
      <w:ins w:id="287" w:author="User" w:date="2023-02-06T16:50:00Z">
        <w:r w:rsidR="00881226">
          <w:rPr>
            <w:rFonts w:asciiTheme="minorHAnsi" w:hAnsiTheme="minorHAnsi" w:cstheme="minorHAnsi"/>
            <w:color w:val="auto"/>
            <w:sz w:val="22"/>
            <w:szCs w:val="22"/>
          </w:rPr>
          <w:t>20</w:t>
        </w:r>
      </w:ins>
      <w:del w:id="288" w:author="User" w:date="2023-02-06T16:50:00Z">
        <w:r w:rsidR="009B4D12" w:rsidDel="00881226">
          <w:rPr>
            <w:rFonts w:asciiTheme="minorHAnsi" w:hAnsiTheme="minorHAnsi" w:cstheme="minorHAnsi"/>
            <w:color w:val="auto"/>
            <w:sz w:val="22"/>
            <w:szCs w:val="22"/>
          </w:rPr>
          <w:delText>18</w:delText>
        </w:r>
      </w:del>
      <w:r w:rsidR="008E5A2A">
        <w:rPr>
          <w:rFonts w:asciiTheme="minorHAnsi" w:hAnsiTheme="minorHAnsi" w:cstheme="minorHAnsi"/>
          <w:color w:val="auto"/>
          <w:sz w:val="22"/>
          <w:szCs w:val="22"/>
        </w:rPr>
        <w:t>, p</w:t>
      </w:r>
      <w:r w:rsidRPr="00A5165B">
        <w:rPr>
          <w:rFonts w:asciiTheme="minorHAnsi" w:hAnsiTheme="minorHAnsi" w:cstheme="minorHAnsi"/>
          <w:color w:val="auto"/>
          <w:sz w:val="22"/>
          <w:szCs w:val="22"/>
        </w:rPr>
        <w:t>retkorozijas pārklājuma</w:t>
      </w:r>
      <w:r w:rsidR="008E5A2A" w:rsidRPr="008E5A2A">
        <w:rPr>
          <w:rFonts w:asciiTheme="minorHAnsi" w:hAnsiTheme="minorHAnsi" w:cstheme="minorHAnsi"/>
          <w:color w:val="auto"/>
          <w:sz w:val="22"/>
          <w:szCs w:val="22"/>
        </w:rPr>
        <w:t xml:space="preserve"> kalpošanas laik</w:t>
      </w:r>
      <w:r w:rsidR="008E5A2A">
        <w:rPr>
          <w:rFonts w:asciiTheme="minorHAnsi" w:hAnsiTheme="minorHAnsi" w:cstheme="minorHAnsi"/>
          <w:color w:val="auto"/>
          <w:sz w:val="22"/>
          <w:szCs w:val="22"/>
        </w:rPr>
        <w:t>s</w:t>
      </w:r>
      <w:r w:rsidR="008E5A2A" w:rsidRPr="008E5A2A">
        <w:rPr>
          <w:rFonts w:asciiTheme="minorHAnsi" w:hAnsiTheme="minorHAnsi" w:cstheme="minorHAnsi"/>
          <w:color w:val="auto"/>
          <w:sz w:val="22"/>
          <w:szCs w:val="22"/>
        </w:rPr>
        <w:t xml:space="preserve"> virs 15 gadiem</w:t>
      </w:r>
      <w:r w:rsidR="008E5A2A">
        <w:rPr>
          <w:rFonts w:asciiTheme="minorHAnsi" w:hAnsiTheme="minorHAnsi" w:cstheme="minorHAnsi"/>
          <w:color w:val="auto"/>
          <w:sz w:val="22"/>
          <w:szCs w:val="22"/>
        </w:rPr>
        <w:t>.</w:t>
      </w:r>
      <w:ins w:id="289" w:author="User" w:date="2022-12-09T11:33:00Z">
        <w:r w:rsidR="00800A99">
          <w:rPr>
            <w:rFonts w:asciiTheme="minorHAnsi" w:hAnsiTheme="minorHAnsi" w:cstheme="minorHAnsi"/>
            <w:color w:val="auto"/>
            <w:sz w:val="22"/>
            <w:szCs w:val="22"/>
          </w:rPr>
          <w:t xml:space="preserve"> Jākrāso</w:t>
        </w:r>
      </w:ins>
    </w:p>
    <w:p w14:paraId="435E8828" w14:textId="7B30E429" w:rsidR="008E5A2A" w:rsidRPr="00A5165B" w:rsidRDefault="00800A99" w:rsidP="0076034C">
      <w:pPr>
        <w:pStyle w:val="Default"/>
        <w:spacing w:line="276" w:lineRule="auto"/>
        <w:jc w:val="both"/>
        <w:rPr>
          <w:rFonts w:asciiTheme="minorHAnsi" w:hAnsiTheme="minorHAnsi" w:cstheme="minorHAnsi"/>
          <w:color w:val="auto"/>
          <w:sz w:val="22"/>
          <w:szCs w:val="22"/>
        </w:rPr>
      </w:pPr>
      <w:ins w:id="290" w:author="User" w:date="2022-12-09T11:34:00Z">
        <w:r>
          <w:rPr>
            <w:rFonts w:asciiTheme="minorHAnsi" w:hAnsiTheme="minorHAnsi" w:cstheme="minorHAnsi"/>
            <w:color w:val="auto"/>
            <w:sz w:val="22"/>
            <w:szCs w:val="22"/>
          </w:rPr>
          <w:t>ā</w:t>
        </w:r>
      </w:ins>
      <w:ins w:id="291" w:author="User" w:date="2022-12-09T11:33:00Z">
        <w:r>
          <w:rPr>
            <w:rFonts w:asciiTheme="minorHAnsi" w:hAnsiTheme="minorHAnsi" w:cstheme="minorHAnsi"/>
            <w:color w:val="auto"/>
            <w:sz w:val="22"/>
            <w:szCs w:val="22"/>
          </w:rPr>
          <w:t xml:space="preserve">rējo virsmu, kas atrodas ārpus betona. </w:t>
        </w:r>
      </w:ins>
      <w:ins w:id="292" w:author="User" w:date="2023-02-03T11:23:00Z">
        <w:r w:rsidR="00AE5790">
          <w:rPr>
            <w:rFonts w:asciiTheme="minorHAnsi" w:hAnsiTheme="minorHAnsi" w:cstheme="minorHAnsi"/>
            <w:color w:val="auto"/>
            <w:sz w:val="22"/>
            <w:szCs w:val="22"/>
          </w:rPr>
          <w:t xml:space="preserve">Krāsa tonis </w:t>
        </w:r>
      </w:ins>
      <w:ins w:id="293" w:author="User" w:date="2023-02-03T11:24:00Z">
        <w:r w:rsidR="009B760E">
          <w:rPr>
            <w:rFonts w:asciiTheme="minorHAnsi" w:hAnsiTheme="minorHAnsi" w:cstheme="minorHAnsi"/>
            <w:color w:val="auto"/>
            <w:sz w:val="22"/>
            <w:szCs w:val="22"/>
          </w:rPr>
          <w:t>–</w:t>
        </w:r>
      </w:ins>
      <w:ins w:id="294" w:author="User" w:date="2023-02-03T11:23:00Z">
        <w:r w:rsidR="00AE5790">
          <w:rPr>
            <w:rFonts w:asciiTheme="minorHAnsi" w:hAnsiTheme="minorHAnsi" w:cstheme="minorHAnsi"/>
            <w:color w:val="auto"/>
            <w:sz w:val="22"/>
            <w:szCs w:val="22"/>
          </w:rPr>
          <w:t xml:space="preserve"> RAL</w:t>
        </w:r>
      </w:ins>
      <w:ins w:id="295" w:author="User" w:date="2023-02-03T11:24:00Z">
        <w:r w:rsidR="009B760E">
          <w:rPr>
            <w:rFonts w:asciiTheme="minorHAnsi" w:hAnsiTheme="minorHAnsi" w:cstheme="minorHAnsi"/>
            <w:color w:val="auto"/>
            <w:sz w:val="22"/>
            <w:szCs w:val="22"/>
          </w:rPr>
          <w:t>1033.</w:t>
        </w:r>
      </w:ins>
    </w:p>
    <w:p w14:paraId="04DB3D67" w14:textId="77777777" w:rsidR="003D0603" w:rsidRPr="001B3D13" w:rsidRDefault="003D0603" w:rsidP="00674D0D">
      <w:pPr>
        <w:pStyle w:val="Default"/>
        <w:spacing w:line="276" w:lineRule="auto"/>
        <w:jc w:val="both"/>
        <w:rPr>
          <w:rFonts w:asciiTheme="minorHAnsi" w:hAnsiTheme="minorHAnsi" w:cstheme="minorHAnsi"/>
          <w:color w:val="FF0000"/>
          <w:sz w:val="22"/>
          <w:szCs w:val="22"/>
        </w:rPr>
      </w:pPr>
    </w:p>
    <w:p w14:paraId="3BD7AF0D" w14:textId="4FDCE8DE" w:rsidR="00A557F4" w:rsidRDefault="00674D0D" w:rsidP="008748A7">
      <w:pPr>
        <w:widowControl w:val="0"/>
        <w:suppressAutoHyphens/>
        <w:spacing w:after="0" w:line="240" w:lineRule="auto"/>
        <w:jc w:val="both"/>
        <w:rPr>
          <w:ins w:id="296" w:author="User" w:date="2022-12-09T11:36:00Z"/>
          <w:rFonts w:eastAsiaTheme="majorEastAsia" w:cstheme="minorHAnsi"/>
          <w:color w:val="2E74B5" w:themeColor="accent1" w:themeShade="BF"/>
          <w:sz w:val="24"/>
          <w:szCs w:val="24"/>
        </w:rPr>
      </w:pPr>
      <w:r w:rsidRPr="001B3D13">
        <w:rPr>
          <w:rFonts w:cstheme="minorHAnsi"/>
        </w:rPr>
        <w:t xml:space="preserve"> </w:t>
      </w:r>
      <w:r w:rsidR="004178FD" w:rsidRPr="008748A7">
        <w:rPr>
          <w:rFonts w:eastAsiaTheme="majorEastAsia" w:cstheme="minorHAnsi"/>
          <w:color w:val="2E74B5" w:themeColor="accent1" w:themeShade="BF"/>
          <w:sz w:val="24"/>
          <w:szCs w:val="24"/>
        </w:rPr>
        <w:t>3.</w:t>
      </w:r>
      <w:r w:rsidR="004B2251" w:rsidRPr="008748A7">
        <w:rPr>
          <w:rFonts w:eastAsiaTheme="majorEastAsia" w:cstheme="minorHAnsi"/>
          <w:color w:val="2E74B5" w:themeColor="accent1" w:themeShade="BF"/>
          <w:sz w:val="24"/>
          <w:szCs w:val="24"/>
        </w:rPr>
        <w:t>4</w:t>
      </w:r>
      <w:r w:rsidR="00A557F4" w:rsidRPr="008748A7">
        <w:rPr>
          <w:rFonts w:eastAsiaTheme="majorEastAsia" w:cstheme="minorHAnsi"/>
          <w:color w:val="2E74B5" w:themeColor="accent1" w:themeShade="BF"/>
          <w:sz w:val="24"/>
          <w:szCs w:val="24"/>
        </w:rPr>
        <w:t xml:space="preserve"> Betona darbi</w:t>
      </w:r>
    </w:p>
    <w:p w14:paraId="08178E0D" w14:textId="77777777" w:rsidR="00800A99" w:rsidRDefault="00800A99" w:rsidP="008748A7">
      <w:pPr>
        <w:widowControl w:val="0"/>
        <w:suppressAutoHyphens/>
        <w:spacing w:after="0" w:line="240" w:lineRule="auto"/>
        <w:jc w:val="both"/>
        <w:rPr>
          <w:ins w:id="297" w:author="User" w:date="2022-12-09T11:36:00Z"/>
          <w:rFonts w:eastAsiaTheme="majorEastAsia" w:cstheme="minorHAnsi"/>
          <w:color w:val="2E74B5" w:themeColor="accent1" w:themeShade="BF"/>
          <w:sz w:val="24"/>
          <w:szCs w:val="24"/>
        </w:rPr>
      </w:pPr>
    </w:p>
    <w:p w14:paraId="0AB1341C" w14:textId="5F328DEF" w:rsidR="00800A99" w:rsidRPr="00800A99" w:rsidRDefault="00800A99" w:rsidP="008748A7">
      <w:pPr>
        <w:widowControl w:val="0"/>
        <w:suppressAutoHyphens/>
        <w:spacing w:after="0" w:line="240" w:lineRule="auto"/>
        <w:jc w:val="both"/>
        <w:rPr>
          <w:rFonts w:cstheme="minorHAnsi"/>
          <w:rPrChange w:id="298" w:author="User" w:date="2022-12-09T11:37:00Z">
            <w:rPr>
              <w:rFonts w:eastAsiaTheme="majorEastAsia" w:cstheme="minorHAnsi"/>
              <w:color w:val="2E74B5" w:themeColor="accent1" w:themeShade="BF"/>
              <w:sz w:val="24"/>
              <w:szCs w:val="24"/>
            </w:rPr>
          </w:rPrChange>
        </w:rPr>
      </w:pPr>
      <w:proofErr w:type="spellStart"/>
      <w:ins w:id="299" w:author="User" w:date="2022-12-09T11:37:00Z">
        <w:r w:rsidRPr="00800A99">
          <w:rPr>
            <w:rFonts w:cstheme="minorHAnsi"/>
            <w:rPrChange w:id="300" w:author="User" w:date="2022-12-09T11:37:00Z">
              <w:rPr>
                <w:rFonts w:eastAsiaTheme="majorEastAsia" w:cstheme="minorHAnsi"/>
                <w:color w:val="2E74B5" w:themeColor="accent1" w:themeShade="BF"/>
                <w:sz w:val="24"/>
                <w:szCs w:val="24"/>
              </w:rPr>
            </w:rPrChange>
          </w:rPr>
          <w:t>Poleru</w:t>
        </w:r>
        <w:proofErr w:type="spellEnd"/>
        <w:r w:rsidRPr="00800A99">
          <w:rPr>
            <w:rFonts w:cstheme="minorHAnsi"/>
            <w:rPrChange w:id="301" w:author="User" w:date="2022-12-09T11:37:00Z">
              <w:rPr>
                <w:rFonts w:eastAsiaTheme="majorEastAsia" w:cstheme="minorHAnsi"/>
                <w:color w:val="2E74B5" w:themeColor="accent1" w:themeShade="BF"/>
                <w:sz w:val="24"/>
                <w:szCs w:val="24"/>
              </w:rPr>
            </w:rPrChange>
          </w:rPr>
          <w:t xml:space="preserve"> tips 2. betonēšanu veikt divās </w:t>
        </w:r>
      </w:ins>
      <w:ins w:id="302" w:author="User" w:date="2022-12-09T11:38:00Z">
        <w:r w:rsidRPr="00800A99">
          <w:rPr>
            <w:rFonts w:cstheme="minorHAnsi"/>
          </w:rPr>
          <w:t>kārtās</w:t>
        </w:r>
      </w:ins>
      <w:ins w:id="303" w:author="User" w:date="2022-12-09T11:37:00Z">
        <w:r w:rsidRPr="00800A99">
          <w:rPr>
            <w:rFonts w:cstheme="minorHAnsi"/>
            <w:rPrChange w:id="304" w:author="User" w:date="2022-12-09T11:37:00Z">
              <w:rPr>
                <w:rFonts w:eastAsiaTheme="majorEastAsia" w:cstheme="minorHAnsi"/>
                <w:color w:val="2E74B5" w:themeColor="accent1" w:themeShade="BF"/>
                <w:sz w:val="24"/>
                <w:szCs w:val="24"/>
              </w:rPr>
            </w:rPrChange>
          </w:rPr>
          <w:t>, atbilstoši norādēm rasējumos.</w:t>
        </w:r>
      </w:ins>
    </w:p>
    <w:p w14:paraId="3B586155" w14:textId="77777777" w:rsidR="005E156A" w:rsidRPr="001B3D13" w:rsidRDefault="005E156A" w:rsidP="004178FD">
      <w:pPr>
        <w:pStyle w:val="Default"/>
        <w:spacing w:line="276" w:lineRule="auto"/>
        <w:rPr>
          <w:rFonts w:asciiTheme="minorHAnsi" w:hAnsiTheme="minorHAnsi" w:cstheme="minorHAnsi"/>
          <w:b/>
          <w:bCs/>
        </w:rPr>
      </w:pPr>
    </w:p>
    <w:p w14:paraId="0C48D884" w14:textId="0A8AD4BC" w:rsidR="001A67CD" w:rsidRDefault="004178FD" w:rsidP="008748A7">
      <w:pPr>
        <w:widowControl w:val="0"/>
        <w:suppressAutoHyphens/>
        <w:spacing w:after="0" w:line="240" w:lineRule="auto"/>
        <w:jc w:val="both"/>
        <w:rPr>
          <w:ins w:id="305" w:author="User" w:date="2022-12-09T11:37:00Z"/>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w:t>
      </w:r>
      <w:r w:rsidR="001A67CD" w:rsidRPr="008748A7">
        <w:rPr>
          <w:rFonts w:eastAsiaTheme="majorEastAsia" w:cstheme="minorHAnsi"/>
          <w:color w:val="2E74B5" w:themeColor="accent1" w:themeShade="BF"/>
          <w:sz w:val="24"/>
          <w:szCs w:val="24"/>
        </w:rPr>
        <w:t>4</w:t>
      </w:r>
      <w:r w:rsidRPr="008748A7">
        <w:rPr>
          <w:rFonts w:eastAsiaTheme="majorEastAsia" w:cstheme="minorHAnsi"/>
          <w:color w:val="2E74B5" w:themeColor="accent1" w:themeShade="BF"/>
          <w:sz w:val="24"/>
          <w:szCs w:val="24"/>
        </w:rPr>
        <w:t>.</w:t>
      </w:r>
      <w:r w:rsidR="00A557F4" w:rsidRPr="008748A7">
        <w:rPr>
          <w:rFonts w:eastAsiaTheme="majorEastAsia" w:cstheme="minorHAnsi"/>
          <w:color w:val="2E74B5" w:themeColor="accent1" w:themeShade="BF"/>
          <w:sz w:val="24"/>
          <w:szCs w:val="24"/>
        </w:rPr>
        <w:t xml:space="preserve">1 </w:t>
      </w:r>
      <w:r w:rsidR="001A67CD" w:rsidRPr="008748A7">
        <w:rPr>
          <w:rFonts w:eastAsiaTheme="majorEastAsia" w:cstheme="minorHAnsi"/>
          <w:color w:val="2E74B5" w:themeColor="accent1" w:themeShade="BF"/>
          <w:sz w:val="24"/>
          <w:szCs w:val="24"/>
        </w:rPr>
        <w:t>Betons</w:t>
      </w:r>
    </w:p>
    <w:p w14:paraId="03C2111D" w14:textId="77777777" w:rsidR="00800A99" w:rsidRPr="008748A7" w:rsidRDefault="00800A99" w:rsidP="008748A7">
      <w:pPr>
        <w:widowControl w:val="0"/>
        <w:suppressAutoHyphens/>
        <w:spacing w:after="0" w:line="240" w:lineRule="auto"/>
        <w:jc w:val="both"/>
        <w:rPr>
          <w:rFonts w:eastAsiaTheme="majorEastAsia" w:cstheme="minorHAnsi"/>
          <w:color w:val="2E74B5" w:themeColor="accent1" w:themeShade="BF"/>
          <w:sz w:val="24"/>
          <w:szCs w:val="24"/>
        </w:rPr>
      </w:pPr>
    </w:p>
    <w:p w14:paraId="67A71367" w14:textId="6EA5FC23" w:rsidR="00A557F4" w:rsidRPr="001B3D13" w:rsidRDefault="001A67CD" w:rsidP="002C7F31">
      <w:pPr>
        <w:pStyle w:val="Default"/>
        <w:spacing w:line="276" w:lineRule="auto"/>
        <w:jc w:val="both"/>
        <w:rPr>
          <w:rFonts w:asciiTheme="minorHAnsi" w:hAnsiTheme="minorHAnsi" w:cstheme="minorHAnsi"/>
          <w:sz w:val="22"/>
          <w:szCs w:val="22"/>
        </w:rPr>
      </w:pPr>
      <w:r w:rsidRPr="00062B8D">
        <w:rPr>
          <w:rFonts w:asciiTheme="minorHAnsi" w:hAnsiTheme="minorHAnsi" w:cstheme="minorHAnsi"/>
          <w:sz w:val="22"/>
          <w:szCs w:val="22"/>
        </w:rPr>
        <w:t>Prasības materiāliem sk</w:t>
      </w:r>
      <w:r w:rsidR="00062B8D" w:rsidRPr="00062B8D">
        <w:rPr>
          <w:rFonts w:asciiTheme="minorHAnsi" w:hAnsiTheme="minorHAnsi" w:cstheme="minorHAnsi"/>
          <w:sz w:val="22"/>
          <w:szCs w:val="22"/>
        </w:rPr>
        <w:t>atīt punktā 2.1.</w:t>
      </w:r>
    </w:p>
    <w:p w14:paraId="2F40CB2C" w14:textId="77777777" w:rsidR="00D347CF" w:rsidRPr="001B3D13" w:rsidRDefault="00D347CF" w:rsidP="002C7F31">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Process ietver prasības betona sastāvdaļām, betona izgatavošanai un iestrādāšanai, kā arī norādījumus svaiga un sacietējuša betona kopšanai un testēšanai.</w:t>
      </w:r>
    </w:p>
    <w:p w14:paraId="63BF267B" w14:textId="77777777" w:rsidR="00D347CF" w:rsidRPr="001B3D13" w:rsidRDefault="00D347CF" w:rsidP="002C7F31">
      <w:pPr>
        <w:pStyle w:val="Default"/>
        <w:spacing w:line="276" w:lineRule="auto"/>
        <w:jc w:val="both"/>
        <w:rPr>
          <w:rFonts w:asciiTheme="minorHAnsi" w:hAnsiTheme="minorHAnsi" w:cstheme="minorHAnsi"/>
          <w:color w:val="auto"/>
          <w:sz w:val="22"/>
          <w:szCs w:val="22"/>
        </w:rPr>
      </w:pPr>
    </w:p>
    <w:p w14:paraId="3734322C" w14:textId="77777777" w:rsidR="00D347CF" w:rsidRPr="001B3D13" w:rsidRDefault="00D347CF" w:rsidP="002C7F31">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Betona sastāvam un izmantotajiem materiāliem ir jānodrošina tās īpašības, kas ir noteiktas svaigam un sacietējušam betonam, ieskaitot konsistenci, blīvumu, stiprību, </w:t>
      </w:r>
      <w:proofErr w:type="spellStart"/>
      <w:r w:rsidRPr="001B3D13">
        <w:rPr>
          <w:rFonts w:asciiTheme="minorHAnsi" w:hAnsiTheme="minorHAnsi" w:cstheme="minorHAnsi"/>
          <w:color w:val="auto"/>
          <w:sz w:val="22"/>
          <w:szCs w:val="22"/>
        </w:rPr>
        <w:t>ilglaicību</w:t>
      </w:r>
      <w:proofErr w:type="spellEnd"/>
      <w:r w:rsidRPr="001B3D13">
        <w:rPr>
          <w:rFonts w:asciiTheme="minorHAnsi" w:hAnsiTheme="minorHAnsi" w:cstheme="minorHAnsi"/>
          <w:color w:val="auto"/>
          <w:sz w:val="22"/>
          <w:szCs w:val="22"/>
        </w:rPr>
        <w:t>, stiegrojuma aizsardzību pret koroziju, ņemot vērā betona izgatavošanas un iestrādāšanas procesu. Betona klasifikācija, saskaņā ar LVS EN 206:2014 “Betons. Tehniskie noteikumi, darbu izpildījums, ražošana un atbilstība” un LVS 156-1:2009 “Betons. Latvijas standarta nacionālais pielikums Eiropas standartam EN 206-1. 1. daļa: Prasības klasifikācijai un atbilstības apliecināšanai” prasībām.</w:t>
      </w:r>
    </w:p>
    <w:p w14:paraId="745B564C" w14:textId="1836351A" w:rsidR="00D347CF" w:rsidRDefault="00D347CF" w:rsidP="002C7F31">
      <w:pPr>
        <w:pStyle w:val="Default"/>
        <w:spacing w:line="276" w:lineRule="auto"/>
        <w:jc w:val="both"/>
        <w:rPr>
          <w:rFonts w:asciiTheme="minorHAnsi" w:hAnsiTheme="minorHAnsi" w:cstheme="minorHAnsi"/>
          <w:sz w:val="22"/>
          <w:szCs w:val="22"/>
        </w:rPr>
      </w:pPr>
    </w:p>
    <w:p w14:paraId="4ABEDFAE" w14:textId="77777777" w:rsidR="0076034C" w:rsidRPr="001B3D13" w:rsidRDefault="0076034C" w:rsidP="002C7F31">
      <w:pPr>
        <w:pStyle w:val="Default"/>
        <w:spacing w:line="276" w:lineRule="auto"/>
        <w:jc w:val="both"/>
        <w:rPr>
          <w:rFonts w:asciiTheme="minorHAnsi" w:hAnsiTheme="minorHAnsi" w:cstheme="minorHAnsi"/>
          <w:sz w:val="22"/>
          <w:szCs w:val="22"/>
        </w:rPr>
      </w:pPr>
    </w:p>
    <w:p w14:paraId="2F7F4DF4" w14:textId="1A68B2E4" w:rsidR="0064430D" w:rsidRPr="001B3D13" w:rsidRDefault="0064430D"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Prasības sastāvdaļu materiāliem</w:t>
      </w:r>
    </w:p>
    <w:p w14:paraId="0759C860" w14:textId="77777777" w:rsidR="0064430D" w:rsidRPr="001B3D13" w:rsidRDefault="0064430D" w:rsidP="002C7F31">
      <w:pPr>
        <w:pStyle w:val="Default"/>
        <w:spacing w:line="276" w:lineRule="auto"/>
        <w:jc w:val="both"/>
        <w:rPr>
          <w:rFonts w:asciiTheme="minorHAnsi" w:hAnsiTheme="minorHAnsi" w:cstheme="minorHAnsi"/>
          <w:sz w:val="22"/>
          <w:szCs w:val="22"/>
          <w:u w:val="single"/>
        </w:rPr>
      </w:pPr>
    </w:p>
    <w:p w14:paraId="5D3725DF" w14:textId="3DA38828" w:rsidR="0064430D" w:rsidRPr="001B3D13" w:rsidRDefault="0064430D"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Cements</w:t>
      </w:r>
    </w:p>
    <w:p w14:paraId="27B4C523" w14:textId="77777777" w:rsidR="0064430D" w:rsidRPr="001B3D13" w:rsidRDefault="0064430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Cements atbilstošs LVS EN 197-1:2012 “Cements. 1. daļa: Parastā cementa sastāvs, specifikācija un atbilstības kritēriji”.</w:t>
      </w:r>
    </w:p>
    <w:p w14:paraId="5CFBA37C" w14:textId="77777777" w:rsidR="0064430D" w:rsidRPr="001B3D13" w:rsidRDefault="0064430D" w:rsidP="002C7F31">
      <w:pPr>
        <w:pStyle w:val="Default"/>
        <w:spacing w:line="276" w:lineRule="auto"/>
        <w:jc w:val="both"/>
        <w:rPr>
          <w:rFonts w:asciiTheme="minorHAnsi" w:hAnsiTheme="minorHAnsi" w:cstheme="minorHAnsi"/>
          <w:sz w:val="22"/>
          <w:szCs w:val="22"/>
        </w:rPr>
      </w:pPr>
    </w:p>
    <w:p w14:paraId="0645023A" w14:textId="52815455" w:rsidR="0064430D" w:rsidRPr="001B3D13" w:rsidRDefault="0064430D" w:rsidP="002C7F31">
      <w:pPr>
        <w:pStyle w:val="Default"/>
        <w:spacing w:line="276" w:lineRule="auto"/>
        <w:jc w:val="both"/>
        <w:rPr>
          <w:rFonts w:asciiTheme="minorHAnsi" w:hAnsiTheme="minorHAnsi" w:cstheme="minorHAnsi"/>
          <w:sz w:val="22"/>
          <w:szCs w:val="22"/>
        </w:rPr>
      </w:pPr>
      <w:proofErr w:type="spellStart"/>
      <w:r w:rsidRPr="001B3D13">
        <w:rPr>
          <w:rFonts w:asciiTheme="minorHAnsi" w:hAnsiTheme="minorHAnsi" w:cstheme="minorHAnsi"/>
          <w:sz w:val="22"/>
          <w:szCs w:val="22"/>
          <w:u w:val="single"/>
        </w:rPr>
        <w:t>Dispersās</w:t>
      </w:r>
      <w:proofErr w:type="spellEnd"/>
      <w:r w:rsidRPr="001B3D13">
        <w:rPr>
          <w:rFonts w:asciiTheme="minorHAnsi" w:hAnsiTheme="minorHAnsi" w:cstheme="minorHAnsi"/>
          <w:sz w:val="22"/>
          <w:szCs w:val="22"/>
          <w:u w:val="single"/>
        </w:rPr>
        <w:t xml:space="preserve"> piedevas</w:t>
      </w:r>
    </w:p>
    <w:p w14:paraId="20731AF4" w14:textId="77777777" w:rsidR="0064430D" w:rsidRPr="001B3D13" w:rsidRDefault="0064430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Betona ražošanai var izmantot smalkus </w:t>
      </w:r>
      <w:proofErr w:type="spellStart"/>
      <w:r w:rsidRPr="001B3D13">
        <w:rPr>
          <w:rFonts w:asciiTheme="minorHAnsi" w:hAnsiTheme="minorHAnsi" w:cstheme="minorHAnsi"/>
          <w:sz w:val="22"/>
          <w:szCs w:val="22"/>
        </w:rPr>
        <w:t>dispersus</w:t>
      </w:r>
      <w:proofErr w:type="spellEnd"/>
      <w:r w:rsidRPr="001B3D13">
        <w:rPr>
          <w:rFonts w:asciiTheme="minorHAnsi" w:hAnsiTheme="minorHAnsi" w:cstheme="minorHAnsi"/>
          <w:sz w:val="22"/>
          <w:szCs w:val="22"/>
        </w:rPr>
        <w:t xml:space="preserve"> pelnus atbilstoši LVS EN 4501:2012 “Pelnu putekļi betonam. 1. daļa: Definīcijas, specifikācijas un atbilstības kritēriji” un </w:t>
      </w:r>
      <w:proofErr w:type="spellStart"/>
      <w:r w:rsidRPr="001B3D13">
        <w:rPr>
          <w:rFonts w:asciiTheme="minorHAnsi" w:hAnsiTheme="minorHAnsi" w:cstheme="minorHAnsi"/>
          <w:sz w:val="22"/>
          <w:szCs w:val="22"/>
        </w:rPr>
        <w:t>mikrosilīciju</w:t>
      </w:r>
      <w:proofErr w:type="spellEnd"/>
      <w:r w:rsidRPr="001B3D13">
        <w:rPr>
          <w:rFonts w:asciiTheme="minorHAnsi" w:hAnsiTheme="minorHAnsi" w:cstheme="minorHAnsi"/>
          <w:sz w:val="22"/>
          <w:szCs w:val="22"/>
        </w:rPr>
        <w:t xml:space="preserve"> atbilstoši LVS EN 13263-1+A1:2009 “Silīcija dioksīda putekļi betonam. 1. daļa: Definīcijas, prasības un atbilstības kritēriji”.</w:t>
      </w:r>
    </w:p>
    <w:p w14:paraId="7ADDB8BC" w14:textId="77777777" w:rsidR="0064430D" w:rsidRPr="001B3D13" w:rsidRDefault="0064430D" w:rsidP="002C7F31">
      <w:pPr>
        <w:pStyle w:val="Default"/>
        <w:spacing w:line="276" w:lineRule="auto"/>
        <w:jc w:val="both"/>
        <w:rPr>
          <w:rFonts w:asciiTheme="minorHAnsi" w:hAnsiTheme="minorHAnsi" w:cstheme="minorHAnsi"/>
          <w:sz w:val="22"/>
          <w:szCs w:val="22"/>
        </w:rPr>
      </w:pPr>
    </w:p>
    <w:p w14:paraId="075F2AAE" w14:textId="322C49A4" w:rsidR="0064430D" w:rsidRPr="001B3D13" w:rsidRDefault="0064430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u w:val="single"/>
        </w:rPr>
        <w:t>Šķidrās piedevas</w:t>
      </w:r>
    </w:p>
    <w:p w14:paraId="0436AE2D" w14:textId="68F51127" w:rsidR="00D347CF" w:rsidRPr="001B3D13" w:rsidRDefault="0064430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Šķidro piedevu vispārējo piemērotību nosaka saskaņā ar LVS EN 934-1:2008 “Piedevas betonam, </w:t>
      </w:r>
      <w:proofErr w:type="spellStart"/>
      <w:r w:rsidRPr="001B3D13">
        <w:rPr>
          <w:rFonts w:asciiTheme="minorHAnsi" w:hAnsiTheme="minorHAnsi" w:cstheme="minorHAnsi"/>
          <w:sz w:val="22"/>
          <w:szCs w:val="22"/>
        </w:rPr>
        <w:t>būvjavai</w:t>
      </w:r>
      <w:proofErr w:type="spellEnd"/>
      <w:r w:rsidRPr="001B3D13">
        <w:rPr>
          <w:rFonts w:asciiTheme="minorHAnsi" w:hAnsiTheme="minorHAnsi" w:cstheme="minorHAnsi"/>
          <w:sz w:val="22"/>
          <w:szCs w:val="22"/>
        </w:rPr>
        <w:t xml:space="preserve"> un injekcijas javai. 1. daļa: Vispārīgās prasības” un LVS EN 934- 2+A1:2012 “Piedevas betonam, </w:t>
      </w:r>
      <w:proofErr w:type="spellStart"/>
      <w:r w:rsidRPr="001B3D13">
        <w:rPr>
          <w:rFonts w:asciiTheme="minorHAnsi" w:hAnsiTheme="minorHAnsi" w:cstheme="minorHAnsi"/>
          <w:sz w:val="22"/>
          <w:szCs w:val="22"/>
        </w:rPr>
        <w:t>būvjavai</w:t>
      </w:r>
      <w:proofErr w:type="spellEnd"/>
      <w:r w:rsidRPr="001B3D13">
        <w:rPr>
          <w:rFonts w:asciiTheme="minorHAnsi" w:hAnsiTheme="minorHAnsi" w:cstheme="minorHAnsi"/>
          <w:sz w:val="22"/>
          <w:szCs w:val="22"/>
        </w:rPr>
        <w:t xml:space="preserve"> un injekcijas javai. 2. daļa: Piedevas betonam. Definīcijas, prasības, atbilstība, marķēšana un </w:t>
      </w:r>
      <w:proofErr w:type="spellStart"/>
      <w:r w:rsidRPr="001B3D13">
        <w:rPr>
          <w:rFonts w:asciiTheme="minorHAnsi" w:hAnsiTheme="minorHAnsi" w:cstheme="minorHAnsi"/>
          <w:sz w:val="22"/>
          <w:szCs w:val="22"/>
        </w:rPr>
        <w:t>etiķetēšana</w:t>
      </w:r>
      <w:proofErr w:type="spellEnd"/>
      <w:r w:rsidRPr="001B3D13">
        <w:rPr>
          <w:rFonts w:asciiTheme="minorHAnsi" w:hAnsiTheme="minorHAnsi" w:cstheme="minorHAnsi"/>
          <w:sz w:val="22"/>
          <w:szCs w:val="22"/>
        </w:rPr>
        <w:t xml:space="preserve">”. Piedevas izvēlas tā, lai nodrošinātu labu betona </w:t>
      </w:r>
      <w:proofErr w:type="spellStart"/>
      <w:r w:rsidRPr="001B3D13">
        <w:rPr>
          <w:rFonts w:asciiTheme="minorHAnsi" w:hAnsiTheme="minorHAnsi" w:cstheme="minorHAnsi"/>
          <w:sz w:val="22"/>
          <w:szCs w:val="22"/>
        </w:rPr>
        <w:t>iestrādājamību</w:t>
      </w:r>
      <w:proofErr w:type="spellEnd"/>
      <w:r w:rsidRPr="001B3D13">
        <w:rPr>
          <w:rFonts w:asciiTheme="minorHAnsi" w:hAnsiTheme="minorHAnsi" w:cstheme="minorHAnsi"/>
          <w:sz w:val="22"/>
          <w:szCs w:val="22"/>
        </w:rPr>
        <w:t xml:space="preserve"> un izturību.</w:t>
      </w:r>
    </w:p>
    <w:p w14:paraId="5230A94A" w14:textId="5132C088" w:rsidR="00D347CF" w:rsidRPr="001B3D13" w:rsidRDefault="00D347CF" w:rsidP="002C7F31">
      <w:pPr>
        <w:pStyle w:val="Default"/>
        <w:spacing w:line="276" w:lineRule="auto"/>
        <w:jc w:val="both"/>
        <w:rPr>
          <w:rFonts w:asciiTheme="minorHAnsi" w:hAnsiTheme="minorHAnsi" w:cstheme="minorHAnsi"/>
          <w:sz w:val="22"/>
          <w:szCs w:val="22"/>
        </w:rPr>
      </w:pPr>
    </w:p>
    <w:p w14:paraId="6D72B666" w14:textId="71A6837B" w:rsidR="0064430D" w:rsidRPr="001B3D13" w:rsidRDefault="0064430D"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Pildvielas</w:t>
      </w:r>
    </w:p>
    <w:p w14:paraId="0E4F1B6C" w14:textId="77777777" w:rsidR="0064430D" w:rsidRPr="001B3D13" w:rsidRDefault="0064430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Normāla svara betona pildvielām ir jāatbilst LVS EN 12620+A1:2009 “</w:t>
      </w:r>
      <w:proofErr w:type="spellStart"/>
      <w:r w:rsidRPr="001B3D13">
        <w:rPr>
          <w:rFonts w:asciiTheme="minorHAnsi" w:hAnsiTheme="minorHAnsi" w:cstheme="minorHAnsi"/>
          <w:sz w:val="22"/>
          <w:szCs w:val="22"/>
        </w:rPr>
        <w:t>Minerālmateriāli</w:t>
      </w:r>
      <w:proofErr w:type="spellEnd"/>
      <w:r w:rsidRPr="001B3D13">
        <w:rPr>
          <w:rFonts w:asciiTheme="minorHAnsi" w:hAnsiTheme="minorHAnsi" w:cstheme="minorHAnsi"/>
          <w:sz w:val="22"/>
          <w:szCs w:val="22"/>
        </w:rPr>
        <w:t xml:space="preserve"> betonam” prasībām. Klinšainiem iežiem, no kuriem izgatavo šķembas, jābūt cietiem, veseliem, izturīgiem ar labu nodilumizturību un salizturību, pildvielām ir jābūt blīvām ar augstu mehānisko stiprību, zemu ūdens uzsūkšanas spēju, nereaģējošām ar saistvielām un viegli iestrādājamām. Nav pieļaujams izmantot jūrā iegūtus minerālos materiālus. Kā rupjās pildvielas izmantot granīta šķembas.</w:t>
      </w:r>
    </w:p>
    <w:p w14:paraId="0BDBBA55" w14:textId="44B8BB48" w:rsidR="0064430D" w:rsidDel="00800A99" w:rsidRDefault="0064430D" w:rsidP="002C7F31">
      <w:pPr>
        <w:pStyle w:val="BodyText"/>
        <w:spacing w:before="8"/>
        <w:jc w:val="both"/>
        <w:rPr>
          <w:del w:id="306" w:author="User" w:date="2022-12-09T11:36:00Z"/>
          <w:rFonts w:cstheme="minorHAnsi"/>
        </w:rPr>
      </w:pPr>
    </w:p>
    <w:p w14:paraId="3A723F2F" w14:textId="7DF5A31A" w:rsidR="00B47182" w:rsidDel="00800A99" w:rsidRDefault="00B47182" w:rsidP="002C7F31">
      <w:pPr>
        <w:pStyle w:val="BodyText"/>
        <w:spacing w:before="8"/>
        <w:jc w:val="both"/>
        <w:rPr>
          <w:del w:id="307" w:author="User" w:date="2022-12-09T11:36:00Z"/>
          <w:rFonts w:cstheme="minorHAnsi"/>
        </w:rPr>
      </w:pPr>
    </w:p>
    <w:p w14:paraId="654A4B02" w14:textId="537F1681" w:rsidR="00B47182" w:rsidDel="00800A99" w:rsidRDefault="00B47182" w:rsidP="002C7F31">
      <w:pPr>
        <w:pStyle w:val="BodyText"/>
        <w:spacing w:before="8"/>
        <w:jc w:val="both"/>
        <w:rPr>
          <w:del w:id="308" w:author="User" w:date="2022-12-09T11:36:00Z"/>
          <w:rFonts w:cstheme="minorHAnsi"/>
        </w:rPr>
      </w:pPr>
    </w:p>
    <w:p w14:paraId="487DA2A8" w14:textId="4D8F28A8" w:rsidR="00B47182" w:rsidRPr="001B3D13" w:rsidDel="00800A99" w:rsidRDefault="00B47182" w:rsidP="002C7F31">
      <w:pPr>
        <w:pStyle w:val="BodyText"/>
        <w:spacing w:before="8"/>
        <w:jc w:val="both"/>
        <w:rPr>
          <w:del w:id="309" w:author="User" w:date="2022-12-09T11:36:00Z"/>
          <w:rFonts w:cstheme="minorHAnsi"/>
        </w:rPr>
      </w:pPr>
    </w:p>
    <w:p w14:paraId="05F20434" w14:textId="29012A23" w:rsidR="0064430D" w:rsidRPr="001B3D13" w:rsidRDefault="0064430D" w:rsidP="0015301C">
      <w:pPr>
        <w:pStyle w:val="Default"/>
        <w:spacing w:line="276" w:lineRule="auto"/>
        <w:jc w:val="both"/>
      </w:pPr>
      <w:r w:rsidRPr="001B3D13">
        <w:rPr>
          <w:rFonts w:asciiTheme="minorHAnsi" w:hAnsiTheme="minorHAnsi" w:cstheme="minorHAnsi"/>
          <w:sz w:val="22"/>
          <w:szCs w:val="22"/>
          <w:u w:val="single"/>
        </w:rPr>
        <w:t>Prasības pildvielām</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00"/>
        <w:gridCol w:w="1983"/>
        <w:gridCol w:w="1253"/>
      </w:tblGrid>
      <w:tr w:rsidR="0064430D" w:rsidRPr="001B3D13" w14:paraId="7A8B94C7" w14:textId="77777777" w:rsidTr="005F28E6">
        <w:trPr>
          <w:trHeight w:val="273"/>
        </w:trPr>
        <w:tc>
          <w:tcPr>
            <w:tcW w:w="5700" w:type="dxa"/>
          </w:tcPr>
          <w:p w14:paraId="3097EB79" w14:textId="77777777" w:rsidR="0064430D" w:rsidRPr="001B3D13" w:rsidRDefault="0064430D" w:rsidP="002C7F31">
            <w:pPr>
              <w:pStyle w:val="TableParagraph"/>
              <w:spacing w:line="253" w:lineRule="exact"/>
              <w:ind w:left="86"/>
              <w:jc w:val="both"/>
              <w:rPr>
                <w:rFonts w:asciiTheme="minorHAnsi" w:hAnsiTheme="minorHAnsi" w:cstheme="minorHAnsi"/>
              </w:rPr>
            </w:pPr>
            <w:r w:rsidRPr="001B3D13">
              <w:rPr>
                <w:rFonts w:asciiTheme="minorHAnsi" w:hAnsiTheme="minorHAnsi" w:cstheme="minorHAnsi"/>
                <w:color w:val="000009"/>
              </w:rPr>
              <w:t>Raksturojums</w:t>
            </w:r>
          </w:p>
        </w:tc>
        <w:tc>
          <w:tcPr>
            <w:tcW w:w="1983" w:type="dxa"/>
          </w:tcPr>
          <w:p w14:paraId="4F315DB8" w14:textId="77777777" w:rsidR="0064430D" w:rsidRPr="001B3D13" w:rsidRDefault="0064430D" w:rsidP="002C7F31">
            <w:pPr>
              <w:pStyle w:val="TableParagraph"/>
              <w:spacing w:line="253" w:lineRule="exact"/>
              <w:ind w:left="86"/>
              <w:jc w:val="both"/>
              <w:rPr>
                <w:rFonts w:asciiTheme="minorHAnsi" w:hAnsiTheme="minorHAnsi" w:cstheme="minorHAnsi"/>
              </w:rPr>
            </w:pPr>
            <w:r w:rsidRPr="001B3D13">
              <w:rPr>
                <w:rFonts w:asciiTheme="minorHAnsi" w:hAnsiTheme="minorHAnsi" w:cstheme="minorHAnsi"/>
                <w:color w:val="000009"/>
              </w:rPr>
              <w:t>Pildvielas veids</w:t>
            </w:r>
          </w:p>
        </w:tc>
        <w:tc>
          <w:tcPr>
            <w:tcW w:w="1253" w:type="dxa"/>
          </w:tcPr>
          <w:p w14:paraId="33E530BD" w14:textId="77777777" w:rsidR="0064430D" w:rsidRPr="001B3D13" w:rsidRDefault="0064430D" w:rsidP="002C7F31">
            <w:pPr>
              <w:pStyle w:val="TableParagraph"/>
              <w:spacing w:line="253" w:lineRule="exact"/>
              <w:ind w:left="91"/>
              <w:jc w:val="both"/>
              <w:rPr>
                <w:rFonts w:asciiTheme="minorHAnsi" w:hAnsiTheme="minorHAnsi" w:cstheme="minorHAnsi"/>
              </w:rPr>
            </w:pPr>
            <w:r w:rsidRPr="001B3D13">
              <w:rPr>
                <w:rFonts w:asciiTheme="minorHAnsi" w:hAnsiTheme="minorHAnsi" w:cstheme="minorHAnsi"/>
                <w:color w:val="000009"/>
              </w:rPr>
              <w:t>Prasības</w:t>
            </w:r>
          </w:p>
        </w:tc>
      </w:tr>
      <w:tr w:rsidR="0064430D" w:rsidRPr="001B3D13" w14:paraId="6BD65614" w14:textId="77777777" w:rsidTr="005F28E6">
        <w:trPr>
          <w:trHeight w:val="277"/>
        </w:trPr>
        <w:tc>
          <w:tcPr>
            <w:tcW w:w="5700" w:type="dxa"/>
          </w:tcPr>
          <w:p w14:paraId="57D7997E" w14:textId="77777777" w:rsidR="0064430D" w:rsidRPr="001B3D13" w:rsidRDefault="0064430D" w:rsidP="002C7F31">
            <w:pPr>
              <w:pStyle w:val="TableParagraph"/>
              <w:spacing w:line="258" w:lineRule="exact"/>
              <w:ind w:left="86"/>
              <w:jc w:val="both"/>
              <w:rPr>
                <w:rFonts w:asciiTheme="minorHAnsi" w:hAnsiTheme="minorHAnsi" w:cstheme="minorHAnsi"/>
              </w:rPr>
            </w:pPr>
            <w:r w:rsidRPr="001B3D13">
              <w:rPr>
                <w:rFonts w:asciiTheme="minorHAnsi" w:hAnsiTheme="minorHAnsi" w:cstheme="minorHAnsi"/>
                <w:color w:val="000009"/>
              </w:rPr>
              <w:t xml:space="preserve">Sārmu reaktivitāte, </w:t>
            </w:r>
            <w:proofErr w:type="spellStart"/>
            <w:r w:rsidRPr="001B3D13">
              <w:rPr>
                <w:rFonts w:asciiTheme="minorHAnsi" w:hAnsiTheme="minorHAnsi" w:cstheme="minorHAnsi"/>
                <w:color w:val="000009"/>
              </w:rPr>
              <w:t>max</w:t>
            </w:r>
            <w:proofErr w:type="spellEnd"/>
            <w:r w:rsidRPr="001B3D13">
              <w:rPr>
                <w:rFonts w:asciiTheme="minorHAnsi" w:hAnsiTheme="minorHAnsi" w:cstheme="minorHAnsi"/>
                <w:color w:val="000009"/>
              </w:rPr>
              <w:t>. Izplešanās 52 nedēļās (%)</w:t>
            </w:r>
          </w:p>
        </w:tc>
        <w:tc>
          <w:tcPr>
            <w:tcW w:w="1983" w:type="dxa"/>
          </w:tcPr>
          <w:p w14:paraId="052852B7" w14:textId="77777777" w:rsidR="0064430D" w:rsidRPr="001B3D13" w:rsidRDefault="0064430D" w:rsidP="002C7F31">
            <w:pPr>
              <w:pStyle w:val="TableParagraph"/>
              <w:spacing w:line="258" w:lineRule="exact"/>
              <w:ind w:left="86"/>
              <w:jc w:val="both"/>
              <w:rPr>
                <w:rFonts w:asciiTheme="minorHAnsi" w:hAnsiTheme="minorHAnsi" w:cstheme="minorHAnsi"/>
              </w:rPr>
            </w:pPr>
            <w:r w:rsidRPr="001B3D13">
              <w:rPr>
                <w:rFonts w:asciiTheme="minorHAnsi" w:hAnsiTheme="minorHAnsi" w:cstheme="minorHAnsi"/>
                <w:color w:val="000009"/>
              </w:rPr>
              <w:t>Rupjās pildvielas</w:t>
            </w:r>
          </w:p>
        </w:tc>
        <w:tc>
          <w:tcPr>
            <w:tcW w:w="1253" w:type="dxa"/>
          </w:tcPr>
          <w:p w14:paraId="76F9E515" w14:textId="77777777" w:rsidR="0064430D" w:rsidRPr="001B3D13" w:rsidRDefault="0064430D" w:rsidP="002C7F31">
            <w:pPr>
              <w:pStyle w:val="TableParagraph"/>
              <w:spacing w:line="258" w:lineRule="exact"/>
              <w:ind w:left="91"/>
              <w:jc w:val="both"/>
              <w:rPr>
                <w:rFonts w:asciiTheme="minorHAnsi" w:hAnsiTheme="minorHAnsi" w:cstheme="minorHAnsi"/>
              </w:rPr>
            </w:pPr>
            <w:r w:rsidRPr="001B3D13">
              <w:rPr>
                <w:rFonts w:asciiTheme="minorHAnsi" w:hAnsiTheme="minorHAnsi" w:cstheme="minorHAnsi"/>
                <w:color w:val="000009"/>
              </w:rPr>
              <w:t>0.04</w:t>
            </w:r>
          </w:p>
        </w:tc>
      </w:tr>
      <w:tr w:rsidR="0064430D" w:rsidRPr="001B3D13" w14:paraId="53AB35FF" w14:textId="77777777" w:rsidTr="005F28E6">
        <w:trPr>
          <w:trHeight w:val="273"/>
        </w:trPr>
        <w:tc>
          <w:tcPr>
            <w:tcW w:w="5700" w:type="dxa"/>
          </w:tcPr>
          <w:p w14:paraId="18B13C6C" w14:textId="77777777" w:rsidR="0064430D" w:rsidRPr="001B3D13" w:rsidRDefault="0064430D" w:rsidP="002C7F31">
            <w:pPr>
              <w:pStyle w:val="TableParagraph"/>
              <w:spacing w:line="253" w:lineRule="exact"/>
              <w:ind w:left="86"/>
              <w:jc w:val="both"/>
              <w:rPr>
                <w:rFonts w:asciiTheme="minorHAnsi" w:hAnsiTheme="minorHAnsi" w:cstheme="minorHAnsi"/>
              </w:rPr>
            </w:pPr>
            <w:r w:rsidRPr="001B3D13">
              <w:rPr>
                <w:rFonts w:asciiTheme="minorHAnsi" w:hAnsiTheme="minorHAnsi" w:cstheme="minorHAnsi"/>
                <w:color w:val="000009"/>
              </w:rPr>
              <w:t xml:space="preserve">Sārmu reaktivitāte, </w:t>
            </w:r>
            <w:proofErr w:type="spellStart"/>
            <w:r w:rsidRPr="001B3D13">
              <w:rPr>
                <w:rFonts w:asciiTheme="minorHAnsi" w:hAnsiTheme="minorHAnsi" w:cstheme="minorHAnsi"/>
                <w:color w:val="000009"/>
              </w:rPr>
              <w:t>max</w:t>
            </w:r>
            <w:proofErr w:type="spellEnd"/>
            <w:r w:rsidRPr="001B3D13">
              <w:rPr>
                <w:rFonts w:asciiTheme="minorHAnsi" w:hAnsiTheme="minorHAnsi" w:cstheme="minorHAnsi"/>
                <w:color w:val="000009"/>
              </w:rPr>
              <w:t>. Izplešanās 14 nedēļās (%)</w:t>
            </w:r>
          </w:p>
        </w:tc>
        <w:tc>
          <w:tcPr>
            <w:tcW w:w="1983" w:type="dxa"/>
          </w:tcPr>
          <w:p w14:paraId="6267B826" w14:textId="77777777" w:rsidR="0064430D" w:rsidRPr="001B3D13" w:rsidRDefault="0064430D" w:rsidP="002C7F31">
            <w:pPr>
              <w:pStyle w:val="TableParagraph"/>
              <w:spacing w:line="253" w:lineRule="exact"/>
              <w:ind w:left="86"/>
              <w:jc w:val="both"/>
              <w:rPr>
                <w:rFonts w:asciiTheme="minorHAnsi" w:hAnsiTheme="minorHAnsi" w:cstheme="minorHAnsi"/>
              </w:rPr>
            </w:pPr>
            <w:r w:rsidRPr="001B3D13">
              <w:rPr>
                <w:rFonts w:asciiTheme="minorHAnsi" w:hAnsiTheme="minorHAnsi" w:cstheme="minorHAnsi"/>
                <w:color w:val="000009"/>
              </w:rPr>
              <w:t>Rupjās pildvielas</w:t>
            </w:r>
          </w:p>
        </w:tc>
        <w:tc>
          <w:tcPr>
            <w:tcW w:w="1253" w:type="dxa"/>
          </w:tcPr>
          <w:p w14:paraId="40107D7F" w14:textId="77777777" w:rsidR="0064430D" w:rsidRPr="001B3D13" w:rsidRDefault="0064430D" w:rsidP="002C7F31">
            <w:pPr>
              <w:pStyle w:val="TableParagraph"/>
              <w:spacing w:line="253" w:lineRule="exact"/>
              <w:ind w:left="91"/>
              <w:jc w:val="both"/>
              <w:rPr>
                <w:rFonts w:asciiTheme="minorHAnsi" w:hAnsiTheme="minorHAnsi" w:cstheme="minorHAnsi"/>
              </w:rPr>
            </w:pPr>
            <w:r w:rsidRPr="001B3D13">
              <w:rPr>
                <w:rFonts w:asciiTheme="minorHAnsi" w:hAnsiTheme="minorHAnsi" w:cstheme="minorHAnsi"/>
                <w:color w:val="000009"/>
              </w:rPr>
              <w:t>0.1</w:t>
            </w:r>
          </w:p>
        </w:tc>
      </w:tr>
      <w:tr w:rsidR="0064430D" w:rsidRPr="001B3D13" w14:paraId="66AB8B7B" w14:textId="77777777" w:rsidTr="005F28E6">
        <w:trPr>
          <w:trHeight w:val="278"/>
        </w:trPr>
        <w:tc>
          <w:tcPr>
            <w:tcW w:w="5700" w:type="dxa"/>
          </w:tcPr>
          <w:p w14:paraId="6A434EB3" w14:textId="77777777" w:rsidR="0064430D" w:rsidRPr="001B3D13" w:rsidRDefault="0064430D" w:rsidP="002C7F31">
            <w:pPr>
              <w:pStyle w:val="TableParagraph"/>
              <w:spacing w:line="258" w:lineRule="exact"/>
              <w:ind w:left="86"/>
              <w:jc w:val="both"/>
              <w:rPr>
                <w:rFonts w:asciiTheme="minorHAnsi" w:hAnsiTheme="minorHAnsi" w:cstheme="minorHAnsi"/>
              </w:rPr>
            </w:pPr>
            <w:proofErr w:type="spellStart"/>
            <w:r w:rsidRPr="001B3D13">
              <w:rPr>
                <w:rFonts w:asciiTheme="minorHAnsi" w:hAnsiTheme="minorHAnsi" w:cstheme="minorHAnsi"/>
                <w:color w:val="000009"/>
              </w:rPr>
              <w:t>Max</w:t>
            </w:r>
            <w:proofErr w:type="spellEnd"/>
            <w:r w:rsidRPr="001B3D13">
              <w:rPr>
                <w:rFonts w:asciiTheme="minorHAnsi" w:hAnsiTheme="minorHAnsi" w:cstheme="minorHAnsi"/>
                <w:color w:val="000009"/>
              </w:rPr>
              <w:t xml:space="preserve">. ūdens </w:t>
            </w:r>
            <w:proofErr w:type="spellStart"/>
            <w:r w:rsidRPr="001B3D13">
              <w:rPr>
                <w:rFonts w:asciiTheme="minorHAnsi" w:hAnsiTheme="minorHAnsi" w:cstheme="minorHAnsi"/>
                <w:color w:val="000009"/>
              </w:rPr>
              <w:t>absorcija</w:t>
            </w:r>
            <w:proofErr w:type="spellEnd"/>
            <w:r w:rsidRPr="001B3D13">
              <w:rPr>
                <w:rFonts w:asciiTheme="minorHAnsi" w:hAnsiTheme="minorHAnsi" w:cstheme="minorHAnsi"/>
                <w:color w:val="000009"/>
              </w:rPr>
              <w:t xml:space="preserve"> % no pildvielas apjoma</w:t>
            </w:r>
          </w:p>
        </w:tc>
        <w:tc>
          <w:tcPr>
            <w:tcW w:w="1983" w:type="dxa"/>
          </w:tcPr>
          <w:p w14:paraId="332F2BC7" w14:textId="77777777" w:rsidR="0064430D" w:rsidRPr="001B3D13" w:rsidRDefault="0064430D" w:rsidP="002C7F31">
            <w:pPr>
              <w:pStyle w:val="TableParagraph"/>
              <w:spacing w:line="258" w:lineRule="exact"/>
              <w:ind w:left="86"/>
              <w:jc w:val="both"/>
              <w:rPr>
                <w:rFonts w:asciiTheme="minorHAnsi" w:hAnsiTheme="minorHAnsi" w:cstheme="minorHAnsi"/>
              </w:rPr>
            </w:pPr>
            <w:r w:rsidRPr="001B3D13">
              <w:rPr>
                <w:rFonts w:asciiTheme="minorHAnsi" w:hAnsiTheme="minorHAnsi" w:cstheme="minorHAnsi"/>
                <w:color w:val="000009"/>
              </w:rPr>
              <w:t>Rupjās pildvielas</w:t>
            </w:r>
          </w:p>
        </w:tc>
        <w:tc>
          <w:tcPr>
            <w:tcW w:w="1253" w:type="dxa"/>
          </w:tcPr>
          <w:p w14:paraId="33AF49B6" w14:textId="77777777" w:rsidR="0064430D" w:rsidRPr="001B3D13" w:rsidRDefault="0064430D" w:rsidP="002C7F31">
            <w:pPr>
              <w:pStyle w:val="TableParagraph"/>
              <w:spacing w:line="258" w:lineRule="exact"/>
              <w:ind w:left="91"/>
              <w:jc w:val="both"/>
              <w:rPr>
                <w:rFonts w:asciiTheme="minorHAnsi" w:hAnsiTheme="minorHAnsi" w:cstheme="minorHAnsi"/>
              </w:rPr>
            </w:pPr>
            <w:r w:rsidRPr="001B3D13">
              <w:rPr>
                <w:rFonts w:asciiTheme="minorHAnsi" w:hAnsiTheme="minorHAnsi" w:cstheme="minorHAnsi"/>
                <w:color w:val="000009"/>
              </w:rPr>
              <w:t>1</w:t>
            </w:r>
          </w:p>
        </w:tc>
      </w:tr>
      <w:tr w:rsidR="0064430D" w:rsidRPr="001B3D13" w14:paraId="231CBBA2" w14:textId="77777777" w:rsidTr="005F28E6">
        <w:trPr>
          <w:trHeight w:val="551"/>
        </w:trPr>
        <w:tc>
          <w:tcPr>
            <w:tcW w:w="5700" w:type="dxa"/>
          </w:tcPr>
          <w:p w14:paraId="5E12C8A5" w14:textId="77777777" w:rsidR="0064430D" w:rsidRPr="001B3D13" w:rsidRDefault="0064430D" w:rsidP="002C7F31">
            <w:pPr>
              <w:pStyle w:val="TableParagraph"/>
              <w:spacing w:line="268" w:lineRule="exact"/>
              <w:ind w:left="86"/>
              <w:jc w:val="both"/>
              <w:rPr>
                <w:rFonts w:asciiTheme="minorHAnsi" w:hAnsiTheme="minorHAnsi" w:cstheme="minorHAnsi"/>
              </w:rPr>
            </w:pPr>
            <w:proofErr w:type="spellStart"/>
            <w:r w:rsidRPr="001B3D13">
              <w:rPr>
                <w:rFonts w:asciiTheme="minorHAnsi" w:hAnsiTheme="minorHAnsi" w:cstheme="minorHAnsi"/>
                <w:color w:val="000009"/>
              </w:rPr>
              <w:t>Max</w:t>
            </w:r>
            <w:proofErr w:type="spellEnd"/>
            <w:r w:rsidRPr="001B3D13">
              <w:rPr>
                <w:rFonts w:asciiTheme="minorHAnsi" w:hAnsiTheme="minorHAnsi" w:cstheme="minorHAnsi"/>
                <w:color w:val="000009"/>
              </w:rPr>
              <w:t>. izplešanās 20 nedēļās %</w:t>
            </w:r>
          </w:p>
        </w:tc>
        <w:tc>
          <w:tcPr>
            <w:tcW w:w="1983" w:type="dxa"/>
          </w:tcPr>
          <w:p w14:paraId="11A84F6A" w14:textId="77777777" w:rsidR="0064430D" w:rsidRPr="001B3D13" w:rsidRDefault="0064430D" w:rsidP="002C7F31">
            <w:pPr>
              <w:pStyle w:val="TableParagraph"/>
              <w:spacing w:line="268" w:lineRule="exact"/>
              <w:ind w:left="86"/>
              <w:jc w:val="both"/>
              <w:rPr>
                <w:rFonts w:asciiTheme="minorHAnsi" w:hAnsiTheme="minorHAnsi" w:cstheme="minorHAnsi"/>
              </w:rPr>
            </w:pPr>
            <w:r w:rsidRPr="001B3D13">
              <w:rPr>
                <w:rFonts w:asciiTheme="minorHAnsi" w:hAnsiTheme="minorHAnsi" w:cstheme="minorHAnsi"/>
                <w:color w:val="000009"/>
              </w:rPr>
              <w:t>Smalkās</w:t>
            </w:r>
          </w:p>
          <w:p w14:paraId="00FB5773" w14:textId="77777777" w:rsidR="0064430D" w:rsidRPr="001B3D13" w:rsidRDefault="0064430D" w:rsidP="002C7F31">
            <w:pPr>
              <w:pStyle w:val="TableParagraph"/>
              <w:spacing w:before="2" w:line="261" w:lineRule="exact"/>
              <w:ind w:left="86"/>
              <w:jc w:val="both"/>
              <w:rPr>
                <w:rFonts w:asciiTheme="minorHAnsi" w:hAnsiTheme="minorHAnsi" w:cstheme="minorHAnsi"/>
              </w:rPr>
            </w:pPr>
            <w:r w:rsidRPr="001B3D13">
              <w:rPr>
                <w:rFonts w:asciiTheme="minorHAnsi" w:hAnsiTheme="minorHAnsi" w:cstheme="minorHAnsi"/>
                <w:color w:val="000009"/>
              </w:rPr>
              <w:t>pildvielas</w:t>
            </w:r>
          </w:p>
        </w:tc>
        <w:tc>
          <w:tcPr>
            <w:tcW w:w="1253" w:type="dxa"/>
          </w:tcPr>
          <w:p w14:paraId="45568442" w14:textId="77777777" w:rsidR="0064430D" w:rsidRPr="001B3D13" w:rsidRDefault="0064430D" w:rsidP="002C7F31">
            <w:pPr>
              <w:pStyle w:val="TableParagraph"/>
              <w:spacing w:line="268" w:lineRule="exact"/>
              <w:ind w:left="91"/>
              <w:jc w:val="both"/>
              <w:rPr>
                <w:rFonts w:asciiTheme="minorHAnsi" w:hAnsiTheme="minorHAnsi" w:cstheme="minorHAnsi"/>
              </w:rPr>
            </w:pPr>
            <w:r w:rsidRPr="001B3D13">
              <w:rPr>
                <w:rFonts w:asciiTheme="minorHAnsi" w:hAnsiTheme="minorHAnsi" w:cstheme="minorHAnsi"/>
                <w:color w:val="000009"/>
              </w:rPr>
              <w:t>0.1</w:t>
            </w:r>
          </w:p>
        </w:tc>
      </w:tr>
      <w:tr w:rsidR="0064430D" w:rsidRPr="001B3D13" w14:paraId="186B86BA" w14:textId="77777777" w:rsidTr="005F28E6">
        <w:trPr>
          <w:trHeight w:val="551"/>
        </w:trPr>
        <w:tc>
          <w:tcPr>
            <w:tcW w:w="5700" w:type="dxa"/>
          </w:tcPr>
          <w:p w14:paraId="20570B1F" w14:textId="77777777" w:rsidR="0064430D" w:rsidRPr="001B3D13" w:rsidRDefault="0064430D" w:rsidP="002C7F31">
            <w:pPr>
              <w:pStyle w:val="TableParagraph"/>
              <w:tabs>
                <w:tab w:val="left" w:pos="4368"/>
              </w:tabs>
              <w:spacing w:line="268" w:lineRule="exact"/>
              <w:ind w:left="86"/>
              <w:jc w:val="both"/>
              <w:rPr>
                <w:rFonts w:asciiTheme="minorHAnsi" w:hAnsiTheme="minorHAnsi" w:cstheme="minorHAnsi"/>
              </w:rPr>
            </w:pPr>
            <w:proofErr w:type="spellStart"/>
            <w:r w:rsidRPr="001B3D13">
              <w:rPr>
                <w:rFonts w:asciiTheme="minorHAnsi" w:hAnsiTheme="minorHAnsi" w:cstheme="minorHAnsi"/>
                <w:color w:val="000009"/>
              </w:rPr>
              <w:t>Max</w:t>
            </w:r>
            <w:proofErr w:type="spellEnd"/>
            <w:r w:rsidRPr="001B3D13">
              <w:rPr>
                <w:rFonts w:asciiTheme="minorHAnsi" w:hAnsiTheme="minorHAnsi" w:cstheme="minorHAnsi"/>
                <w:color w:val="000009"/>
              </w:rPr>
              <w:t xml:space="preserve">.   saturs   daļiņām,   kuru  </w:t>
            </w:r>
            <w:r w:rsidRPr="001B3D13">
              <w:rPr>
                <w:rFonts w:asciiTheme="minorHAnsi" w:hAnsiTheme="minorHAnsi" w:cstheme="minorHAnsi"/>
                <w:color w:val="000009"/>
                <w:spacing w:val="44"/>
              </w:rPr>
              <w:t xml:space="preserve"> </w:t>
            </w:r>
            <w:r w:rsidRPr="001B3D13">
              <w:rPr>
                <w:rFonts w:asciiTheme="minorHAnsi" w:hAnsiTheme="minorHAnsi" w:cstheme="minorHAnsi"/>
                <w:color w:val="000009"/>
              </w:rPr>
              <w:t xml:space="preserve">izmērs  </w:t>
            </w:r>
            <w:r w:rsidRPr="001B3D13">
              <w:rPr>
                <w:rFonts w:asciiTheme="minorHAnsi" w:hAnsiTheme="minorHAnsi" w:cstheme="minorHAnsi"/>
                <w:color w:val="000009"/>
                <w:spacing w:val="15"/>
              </w:rPr>
              <w:t xml:space="preserve"> </w:t>
            </w:r>
            <w:r w:rsidRPr="001B3D13">
              <w:rPr>
                <w:rFonts w:asciiTheme="minorHAnsi" w:hAnsiTheme="minorHAnsi" w:cstheme="minorHAnsi"/>
                <w:color w:val="000009"/>
                <w:spacing w:val="-5"/>
              </w:rPr>
              <w:t>ir</w:t>
            </w:r>
            <w:r w:rsidRPr="001B3D13">
              <w:rPr>
                <w:rFonts w:asciiTheme="minorHAnsi" w:hAnsiTheme="minorHAnsi" w:cstheme="minorHAnsi"/>
                <w:color w:val="000009"/>
                <w:spacing w:val="-5"/>
              </w:rPr>
              <w:tab/>
            </w:r>
            <w:r w:rsidRPr="001B3D13">
              <w:rPr>
                <w:rFonts w:asciiTheme="minorHAnsi" w:hAnsiTheme="minorHAnsi" w:cstheme="minorHAnsi"/>
                <w:color w:val="000009"/>
              </w:rPr>
              <w:t>mazāks</w:t>
            </w:r>
            <w:r w:rsidRPr="001B3D13">
              <w:rPr>
                <w:rFonts w:asciiTheme="minorHAnsi" w:hAnsiTheme="minorHAnsi" w:cstheme="minorHAnsi"/>
                <w:color w:val="000009"/>
                <w:spacing w:val="8"/>
              </w:rPr>
              <w:t xml:space="preserve"> </w:t>
            </w:r>
            <w:r w:rsidRPr="001B3D13">
              <w:rPr>
                <w:rFonts w:asciiTheme="minorHAnsi" w:hAnsiTheme="minorHAnsi" w:cstheme="minorHAnsi"/>
                <w:color w:val="000009"/>
              </w:rPr>
              <w:t>par</w:t>
            </w:r>
          </w:p>
          <w:p w14:paraId="465272DD" w14:textId="77777777" w:rsidR="0064430D" w:rsidRPr="001B3D13" w:rsidRDefault="0064430D" w:rsidP="002C7F31">
            <w:pPr>
              <w:pStyle w:val="TableParagraph"/>
              <w:spacing w:before="2" w:line="261" w:lineRule="exact"/>
              <w:ind w:left="86"/>
              <w:jc w:val="both"/>
              <w:rPr>
                <w:rFonts w:asciiTheme="minorHAnsi" w:hAnsiTheme="minorHAnsi" w:cstheme="minorHAnsi"/>
              </w:rPr>
            </w:pPr>
            <w:r w:rsidRPr="001B3D13">
              <w:rPr>
                <w:rFonts w:asciiTheme="minorHAnsi" w:hAnsiTheme="minorHAnsi" w:cstheme="minorHAnsi"/>
                <w:color w:val="000009"/>
              </w:rPr>
              <w:t>0.063mm, no smalkajām pildvielām, %</w:t>
            </w:r>
          </w:p>
        </w:tc>
        <w:tc>
          <w:tcPr>
            <w:tcW w:w="1983" w:type="dxa"/>
          </w:tcPr>
          <w:p w14:paraId="640D5084" w14:textId="77777777" w:rsidR="0064430D" w:rsidRPr="001B3D13" w:rsidRDefault="0064430D" w:rsidP="002C7F31">
            <w:pPr>
              <w:pStyle w:val="TableParagraph"/>
              <w:spacing w:line="268" w:lineRule="exact"/>
              <w:ind w:left="86"/>
              <w:jc w:val="both"/>
              <w:rPr>
                <w:rFonts w:asciiTheme="minorHAnsi" w:hAnsiTheme="minorHAnsi" w:cstheme="minorHAnsi"/>
              </w:rPr>
            </w:pPr>
            <w:r w:rsidRPr="001B3D13">
              <w:rPr>
                <w:rFonts w:asciiTheme="minorHAnsi" w:hAnsiTheme="minorHAnsi" w:cstheme="minorHAnsi"/>
                <w:color w:val="000009"/>
              </w:rPr>
              <w:t>Smalkās</w:t>
            </w:r>
          </w:p>
          <w:p w14:paraId="6DD6B5B0" w14:textId="77777777" w:rsidR="0064430D" w:rsidRPr="001B3D13" w:rsidRDefault="0064430D" w:rsidP="002C7F31">
            <w:pPr>
              <w:pStyle w:val="TableParagraph"/>
              <w:spacing w:before="2" w:line="261" w:lineRule="exact"/>
              <w:ind w:left="86"/>
              <w:jc w:val="both"/>
              <w:rPr>
                <w:rFonts w:asciiTheme="minorHAnsi" w:hAnsiTheme="minorHAnsi" w:cstheme="minorHAnsi"/>
              </w:rPr>
            </w:pPr>
            <w:r w:rsidRPr="001B3D13">
              <w:rPr>
                <w:rFonts w:asciiTheme="minorHAnsi" w:hAnsiTheme="minorHAnsi" w:cstheme="minorHAnsi"/>
                <w:color w:val="000009"/>
              </w:rPr>
              <w:t>pildvielas</w:t>
            </w:r>
          </w:p>
        </w:tc>
        <w:tc>
          <w:tcPr>
            <w:tcW w:w="1253" w:type="dxa"/>
          </w:tcPr>
          <w:p w14:paraId="610503B1" w14:textId="77777777" w:rsidR="0064430D" w:rsidRPr="001B3D13" w:rsidRDefault="0064430D" w:rsidP="002C7F31">
            <w:pPr>
              <w:pStyle w:val="TableParagraph"/>
              <w:spacing w:line="268" w:lineRule="exact"/>
              <w:ind w:left="91"/>
              <w:jc w:val="both"/>
              <w:rPr>
                <w:rFonts w:asciiTheme="minorHAnsi" w:hAnsiTheme="minorHAnsi" w:cstheme="minorHAnsi"/>
              </w:rPr>
            </w:pPr>
            <w:r w:rsidRPr="001B3D13">
              <w:rPr>
                <w:rFonts w:asciiTheme="minorHAnsi" w:hAnsiTheme="minorHAnsi" w:cstheme="minorHAnsi"/>
                <w:color w:val="000009"/>
              </w:rPr>
              <w:t>3.0</w:t>
            </w:r>
          </w:p>
        </w:tc>
      </w:tr>
    </w:tbl>
    <w:p w14:paraId="701C56D9" w14:textId="77777777" w:rsidR="0064430D" w:rsidRPr="001B3D13" w:rsidRDefault="0064430D" w:rsidP="002C7F31">
      <w:pPr>
        <w:pStyle w:val="BodyText"/>
        <w:spacing w:before="5"/>
        <w:jc w:val="both"/>
        <w:rPr>
          <w:rFonts w:cstheme="minorHAnsi"/>
          <w:b/>
          <w:sz w:val="23"/>
        </w:rPr>
      </w:pPr>
    </w:p>
    <w:p w14:paraId="0A3CB567" w14:textId="77777777" w:rsidR="0064430D" w:rsidRPr="001B3D13" w:rsidRDefault="0064430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Smalkajām pildvielām pārbaudes metode ir ASTM C 227, bet rupjās pildvielas jāpārbauda saskaņā ar vienu no sekojošām pārbaudes metodēm: CSA23.2 14 (52 nedēļu garumā) vai ASTM C 1260 (14 dienu garumā).</w:t>
      </w:r>
    </w:p>
    <w:p w14:paraId="23110B48" w14:textId="77777777" w:rsidR="0064430D" w:rsidRPr="001B3D13" w:rsidRDefault="0064430D" w:rsidP="002C7F31">
      <w:pPr>
        <w:pStyle w:val="Default"/>
        <w:spacing w:line="276" w:lineRule="auto"/>
        <w:jc w:val="both"/>
        <w:rPr>
          <w:rFonts w:asciiTheme="minorHAnsi" w:hAnsiTheme="minorHAnsi" w:cstheme="minorHAnsi"/>
          <w:sz w:val="22"/>
          <w:szCs w:val="22"/>
        </w:rPr>
      </w:pPr>
    </w:p>
    <w:p w14:paraId="3DF9871D" w14:textId="1ACDD89C" w:rsidR="005F28E6" w:rsidRPr="001B3D13" w:rsidRDefault="005F28E6" w:rsidP="002C7F31">
      <w:pPr>
        <w:pStyle w:val="Default"/>
        <w:spacing w:line="276" w:lineRule="auto"/>
        <w:jc w:val="both"/>
        <w:rPr>
          <w:rFonts w:asciiTheme="minorHAnsi" w:hAnsiTheme="minorHAnsi" w:cstheme="minorHAnsi"/>
          <w:sz w:val="22"/>
          <w:szCs w:val="22"/>
          <w:u w:val="single"/>
        </w:rPr>
      </w:pPr>
      <w:proofErr w:type="spellStart"/>
      <w:r w:rsidRPr="001B3D13">
        <w:rPr>
          <w:rFonts w:asciiTheme="minorHAnsi" w:hAnsiTheme="minorHAnsi" w:cstheme="minorHAnsi"/>
          <w:sz w:val="22"/>
          <w:szCs w:val="22"/>
          <w:u w:val="single"/>
        </w:rPr>
        <w:t>Iejavas</w:t>
      </w:r>
      <w:proofErr w:type="spellEnd"/>
      <w:r w:rsidRPr="001B3D13">
        <w:rPr>
          <w:rFonts w:asciiTheme="minorHAnsi" w:hAnsiTheme="minorHAnsi" w:cstheme="minorHAnsi"/>
          <w:sz w:val="22"/>
          <w:szCs w:val="22"/>
          <w:u w:val="single"/>
        </w:rPr>
        <w:t xml:space="preserve"> ūdens</w:t>
      </w:r>
    </w:p>
    <w:p w14:paraId="7446C089" w14:textId="77777777" w:rsidR="005F28E6" w:rsidRPr="001B3D13" w:rsidRDefault="005F28E6"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Piemērotību nosaka saskaņā ar LVS EN 1008:2003 ”Betona maisījuma ūdens - Ūdens paraugu ņemšanas, pārbaudes un derīguma noteikšanas tehniskie noteikumi, ieskaitot arī no betona ražošanas atgūto ūdeni” prasībām. </w:t>
      </w:r>
      <w:proofErr w:type="spellStart"/>
      <w:r w:rsidRPr="001B3D13">
        <w:rPr>
          <w:rFonts w:asciiTheme="minorHAnsi" w:hAnsiTheme="minorHAnsi" w:cstheme="minorHAnsi"/>
          <w:sz w:val="22"/>
          <w:szCs w:val="22"/>
        </w:rPr>
        <w:t>Iejavas</w:t>
      </w:r>
      <w:proofErr w:type="spellEnd"/>
      <w:r w:rsidRPr="001B3D13">
        <w:rPr>
          <w:rFonts w:asciiTheme="minorHAnsi" w:hAnsiTheme="minorHAnsi" w:cstheme="minorHAnsi"/>
          <w:sz w:val="22"/>
          <w:szCs w:val="22"/>
        </w:rPr>
        <w:t xml:space="preserve"> ūdenim ir jābūt dzeramā ūdens kvalitātei. Iejauktā ūdens daudzumu nepieciešams dokumentēt.</w:t>
      </w:r>
    </w:p>
    <w:p w14:paraId="35A8FBE0" w14:textId="77777777" w:rsidR="005F28E6" w:rsidRPr="001B3D13" w:rsidRDefault="005F28E6" w:rsidP="002C7F31">
      <w:pPr>
        <w:pStyle w:val="Default"/>
        <w:spacing w:line="276" w:lineRule="auto"/>
        <w:jc w:val="both"/>
        <w:rPr>
          <w:rFonts w:asciiTheme="minorHAnsi" w:hAnsiTheme="minorHAnsi" w:cstheme="minorHAnsi"/>
          <w:sz w:val="22"/>
          <w:szCs w:val="22"/>
        </w:rPr>
      </w:pPr>
    </w:p>
    <w:p w14:paraId="1F31828F" w14:textId="5D48CBEA" w:rsidR="005F28E6" w:rsidRPr="001B3D13" w:rsidRDefault="005F28E6"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Prasības betona izgatavošanai</w:t>
      </w:r>
    </w:p>
    <w:p w14:paraId="4CC3A859" w14:textId="77777777" w:rsidR="005F28E6" w:rsidRPr="001B3D13" w:rsidRDefault="005F28E6" w:rsidP="002C7F31">
      <w:pPr>
        <w:pStyle w:val="Default"/>
        <w:spacing w:line="276" w:lineRule="auto"/>
        <w:jc w:val="both"/>
        <w:rPr>
          <w:rFonts w:asciiTheme="minorHAnsi" w:hAnsiTheme="minorHAnsi" w:cstheme="minorHAnsi"/>
          <w:sz w:val="22"/>
          <w:szCs w:val="22"/>
          <w:u w:val="single"/>
        </w:rPr>
      </w:pPr>
    </w:p>
    <w:p w14:paraId="542564A3" w14:textId="48A0D644" w:rsidR="005F28E6" w:rsidRPr="001B3D13" w:rsidRDefault="005F28E6"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Vispārēji noteikumi</w:t>
      </w:r>
    </w:p>
    <w:p w14:paraId="156E1F4E" w14:textId="39929D14" w:rsidR="005F28E6" w:rsidRPr="001B3D13" w:rsidRDefault="005F28E6"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Jāizpilda prasības, kas dotas LVS EN 206-1:2001 9.nodaļā. Visām betona sastāvdaļām, kad tās piegādātas betona ražošanas vietā, jābūt skaidri marķētām, un uz materiālu pavadzīmēm jābūt sekojošai informācijai:</w:t>
      </w:r>
    </w:p>
    <w:p w14:paraId="5338A98D" w14:textId="6840D770" w:rsidR="005F28E6" w:rsidRPr="001B3D13" w:rsidRDefault="005F28E6" w:rsidP="002C7F31">
      <w:pPr>
        <w:pStyle w:val="Default"/>
        <w:numPr>
          <w:ilvl w:val="0"/>
          <w:numId w:val="3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Piegādātāja nosaukums;</w:t>
      </w:r>
    </w:p>
    <w:p w14:paraId="3FCD76C4" w14:textId="0077747B" w:rsidR="005F28E6" w:rsidRPr="001B3D13" w:rsidRDefault="005F28E6" w:rsidP="002C7F31">
      <w:pPr>
        <w:pStyle w:val="Default"/>
        <w:numPr>
          <w:ilvl w:val="0"/>
          <w:numId w:val="3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Materiāla tips, pildvielām – arī izcelsme un nominālie izmēri;</w:t>
      </w:r>
    </w:p>
    <w:p w14:paraId="4852104C" w14:textId="310CEB5A" w:rsidR="005F28E6" w:rsidRPr="001B3D13" w:rsidRDefault="005F28E6" w:rsidP="002C7F31">
      <w:pPr>
        <w:pStyle w:val="Default"/>
        <w:numPr>
          <w:ilvl w:val="0"/>
          <w:numId w:val="3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Saņēmējs;</w:t>
      </w:r>
    </w:p>
    <w:p w14:paraId="0F481E50" w14:textId="3A4FDF16" w:rsidR="005F28E6" w:rsidRPr="001B3D13" w:rsidRDefault="005F28E6" w:rsidP="002C7F31">
      <w:pPr>
        <w:pStyle w:val="Default"/>
        <w:numPr>
          <w:ilvl w:val="0"/>
          <w:numId w:val="3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Piegādes datums;</w:t>
      </w:r>
    </w:p>
    <w:p w14:paraId="5CBF8959" w14:textId="76C1A678" w:rsidR="005F28E6" w:rsidRPr="001B3D13" w:rsidRDefault="005F28E6" w:rsidP="002C7F31">
      <w:pPr>
        <w:pStyle w:val="Default"/>
        <w:numPr>
          <w:ilvl w:val="0"/>
          <w:numId w:val="3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Daudzums.</w:t>
      </w:r>
    </w:p>
    <w:p w14:paraId="0FD884D3" w14:textId="4CF2D478" w:rsidR="00D347CF" w:rsidRPr="001B3D13" w:rsidRDefault="005F28E6"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Konteineriem ar izejvielām jābūt marķētiem, lai tos viegli varētu identificēt.</w:t>
      </w:r>
    </w:p>
    <w:p w14:paraId="6C6CAFE4" w14:textId="20A4A23C" w:rsidR="005F28E6" w:rsidRPr="001B3D13" w:rsidRDefault="005F28E6" w:rsidP="002C7F31">
      <w:pPr>
        <w:pStyle w:val="Default"/>
        <w:spacing w:line="276" w:lineRule="auto"/>
        <w:jc w:val="both"/>
        <w:rPr>
          <w:rFonts w:asciiTheme="minorHAnsi" w:hAnsiTheme="minorHAnsi" w:cstheme="minorHAnsi"/>
          <w:sz w:val="22"/>
          <w:szCs w:val="22"/>
        </w:rPr>
      </w:pPr>
    </w:p>
    <w:p w14:paraId="6140BC1D" w14:textId="55507ECA" w:rsidR="00706DF0" w:rsidRPr="001B3D13" w:rsidRDefault="00706DF0"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Iepriekšējā dokumentācija</w:t>
      </w:r>
    </w:p>
    <w:p w14:paraId="6C5F8CC3" w14:textId="77777777" w:rsidR="00706DF0" w:rsidRPr="001B3D13" w:rsidRDefault="00706DF0"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Vēlākais 14 dienas pirms betonēšanas darbu uzsākšanas būvuzņēmējam ir jāiesniedz Būvinženierim dokumentāciju par betona sastāvdaļu atbilstību projektā paredzētajam, betona recepti ar testu rezultātiem.</w:t>
      </w:r>
    </w:p>
    <w:p w14:paraId="28A8138C" w14:textId="77777777" w:rsidR="00706DF0" w:rsidRPr="001B3D13" w:rsidRDefault="00706DF0" w:rsidP="002C7F31">
      <w:pPr>
        <w:pStyle w:val="Default"/>
        <w:spacing w:line="276" w:lineRule="auto"/>
        <w:jc w:val="both"/>
        <w:rPr>
          <w:rFonts w:asciiTheme="minorHAnsi" w:hAnsiTheme="minorHAnsi" w:cstheme="minorHAnsi"/>
          <w:sz w:val="22"/>
          <w:szCs w:val="22"/>
        </w:rPr>
      </w:pPr>
    </w:p>
    <w:p w14:paraId="53029B54" w14:textId="0C1CDD48" w:rsidR="00706DF0" w:rsidRPr="001B3D13" w:rsidRDefault="00706DF0"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Betonēšanas darbu plānošana</w:t>
      </w:r>
    </w:p>
    <w:p w14:paraId="7A4762A6" w14:textId="320DD698" w:rsidR="00706DF0" w:rsidRPr="001B3D13" w:rsidRDefault="00706DF0"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Pirms betona iestrādāšanas būv</w:t>
      </w:r>
      <w:r w:rsidR="00083A9B">
        <w:rPr>
          <w:rFonts w:asciiTheme="minorHAnsi" w:hAnsiTheme="minorHAnsi" w:cstheme="minorHAnsi"/>
          <w:sz w:val="22"/>
          <w:szCs w:val="22"/>
        </w:rPr>
        <w:t>darbu veicējam</w:t>
      </w:r>
      <w:r w:rsidRPr="001B3D13">
        <w:rPr>
          <w:rFonts w:asciiTheme="minorHAnsi" w:hAnsiTheme="minorHAnsi" w:cstheme="minorHAnsi"/>
          <w:sz w:val="22"/>
          <w:szCs w:val="22"/>
        </w:rPr>
        <w:t xml:space="preserve"> ir jāsagatavo un jāiesniedz Būv</w:t>
      </w:r>
      <w:r w:rsidR="00083A9B">
        <w:rPr>
          <w:rFonts w:asciiTheme="minorHAnsi" w:hAnsiTheme="minorHAnsi" w:cstheme="minorHAnsi"/>
          <w:sz w:val="22"/>
          <w:szCs w:val="22"/>
        </w:rPr>
        <w:t>uzraugam</w:t>
      </w:r>
      <w:r w:rsidRPr="001B3D13">
        <w:rPr>
          <w:rFonts w:asciiTheme="minorHAnsi" w:hAnsiTheme="minorHAnsi" w:cstheme="minorHAnsi"/>
          <w:sz w:val="22"/>
          <w:szCs w:val="22"/>
        </w:rPr>
        <w:t xml:space="preserve"> apstiprināšanai betona iestrādāšanas programma. Šajā programmā jābūt informācijai par:</w:t>
      </w:r>
    </w:p>
    <w:p w14:paraId="6789216D" w14:textId="271EC338" w:rsidR="00706DF0" w:rsidRPr="001B3D13" w:rsidRDefault="00706DF0" w:rsidP="002C7F31">
      <w:pPr>
        <w:pStyle w:val="Default"/>
        <w:numPr>
          <w:ilvl w:val="0"/>
          <w:numId w:val="32"/>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Būvorganizācijas un brigādes darba plānu. Plānam ir jāparāda, kurš ir atbildīgs par katru atsevišķu darba operāciju;</w:t>
      </w:r>
    </w:p>
    <w:p w14:paraId="12D44624" w14:textId="4565FAAF" w:rsidR="00706DF0" w:rsidRPr="001B3D13" w:rsidRDefault="00706DF0" w:rsidP="002C7F31">
      <w:pPr>
        <w:pStyle w:val="Default"/>
        <w:numPr>
          <w:ilvl w:val="0"/>
          <w:numId w:val="32"/>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Materiālu saraksts. </w:t>
      </w:r>
      <w:r w:rsidR="00C7270C" w:rsidRPr="001B3D13">
        <w:rPr>
          <w:rFonts w:asciiTheme="minorHAnsi" w:hAnsiTheme="minorHAnsi" w:cstheme="minorHAnsi"/>
          <w:sz w:val="22"/>
          <w:szCs w:val="22"/>
        </w:rPr>
        <w:t>būv</w:t>
      </w:r>
      <w:r w:rsidR="00C7270C">
        <w:rPr>
          <w:rFonts w:asciiTheme="minorHAnsi" w:hAnsiTheme="minorHAnsi" w:cstheme="minorHAnsi"/>
          <w:sz w:val="22"/>
          <w:szCs w:val="22"/>
        </w:rPr>
        <w:t>darbu veicējam</w:t>
      </w:r>
      <w:r w:rsidR="00C7270C" w:rsidRPr="001B3D13" w:rsidDel="00C7270C">
        <w:rPr>
          <w:rFonts w:asciiTheme="minorHAnsi" w:hAnsiTheme="minorHAnsi" w:cstheme="minorHAnsi"/>
          <w:sz w:val="22"/>
          <w:szCs w:val="22"/>
        </w:rPr>
        <w:t xml:space="preserve"> </w:t>
      </w:r>
      <w:r w:rsidRPr="001B3D13">
        <w:rPr>
          <w:rFonts w:asciiTheme="minorHAnsi" w:hAnsiTheme="minorHAnsi" w:cstheme="minorHAnsi"/>
          <w:sz w:val="22"/>
          <w:szCs w:val="22"/>
        </w:rPr>
        <w:t xml:space="preserve"> ir jānodrošina, lai būtu pieejami piemēroti materiāli betona iestrādāšanai;</w:t>
      </w:r>
    </w:p>
    <w:p w14:paraId="749389FF" w14:textId="60E92A70" w:rsidR="00706DF0" w:rsidRPr="001B3D13" w:rsidRDefault="00706DF0" w:rsidP="002C7F31">
      <w:pPr>
        <w:pStyle w:val="Default"/>
        <w:numPr>
          <w:ilvl w:val="0"/>
          <w:numId w:val="32"/>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Iekārtu un rezerves iekārtu saraksts. Būvuzņēmējam ir jānodrošina, lai būvlaukumā atrastos nepieciešamās iekārtas gan tūlītējai lietošanai, gan rezervei nepieciešamās iekārtas: dozēšanai, sajaukšanai, transportēšanai un betona iestrādāšanai, ar tādu aprēķinu, lai betona iestrādāšanu varētu veikt nepārtraukti – bez darba šuvēm, ja tā ir saskaņots ar būvinženieri;</w:t>
      </w:r>
    </w:p>
    <w:p w14:paraId="5B22014F" w14:textId="70B21ACF" w:rsidR="00706DF0" w:rsidRPr="001B3D13" w:rsidRDefault="00706DF0" w:rsidP="002C7F31">
      <w:pPr>
        <w:pStyle w:val="Default"/>
        <w:numPr>
          <w:ilvl w:val="0"/>
          <w:numId w:val="32"/>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Vibrēšanas iekārtu tehniskie parametri, darbības rādiuss, betona blīvēšanas apraksts (vibrēšanas solis, dziļums, laiks), lai panāktu optimālu betona sablīvējumu;</w:t>
      </w:r>
    </w:p>
    <w:p w14:paraId="42990F56" w14:textId="62C671D1" w:rsidR="00706DF0" w:rsidRPr="001B3D13" w:rsidRDefault="00706DF0" w:rsidP="002C7F31">
      <w:pPr>
        <w:pStyle w:val="Default"/>
        <w:numPr>
          <w:ilvl w:val="0"/>
          <w:numId w:val="32"/>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Piesardzības pasākumiem, kas jāveic betona cietēšanas laikā;</w:t>
      </w:r>
    </w:p>
    <w:p w14:paraId="04EE35B4" w14:textId="6A266298" w:rsidR="00706DF0" w:rsidRPr="001B3D13" w:rsidRDefault="00706DF0" w:rsidP="002C7F31">
      <w:pPr>
        <w:pStyle w:val="Default"/>
        <w:numPr>
          <w:ilvl w:val="0"/>
          <w:numId w:val="32"/>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Iestrādāšanas un blīvēšanas metodes.</w:t>
      </w:r>
    </w:p>
    <w:p w14:paraId="25A3D42A" w14:textId="744EDDFE" w:rsidR="00706DF0" w:rsidRPr="001B3D13" w:rsidRDefault="00706DF0"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Iestrādāšanas programmu ir jāiesniedz Būv</w:t>
      </w:r>
      <w:r w:rsidR="00083A9B">
        <w:rPr>
          <w:rFonts w:asciiTheme="minorHAnsi" w:hAnsiTheme="minorHAnsi" w:cstheme="minorHAnsi"/>
          <w:sz w:val="22"/>
          <w:szCs w:val="22"/>
        </w:rPr>
        <w:t>uzraugam</w:t>
      </w:r>
      <w:r w:rsidRPr="001B3D13">
        <w:rPr>
          <w:rFonts w:asciiTheme="minorHAnsi" w:hAnsiTheme="minorHAnsi" w:cstheme="minorHAnsi"/>
          <w:sz w:val="22"/>
          <w:szCs w:val="22"/>
        </w:rPr>
        <w:t xml:space="preserve"> ne vēlāk kā 1 nedēļu pirms iestrādāšanai ieplānotā datuma.</w:t>
      </w:r>
    </w:p>
    <w:p w14:paraId="742415F4" w14:textId="3423B907" w:rsidR="00706DF0" w:rsidRPr="001B3D13" w:rsidRDefault="00706DF0"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Ar iestrādājamo betona masu kontaktā esošās grunts, akmens, veidņa vai esošās konstrukcijas temperatūra nedrīkst izraisīt betona sasalšanu pirms tas nav sasniedzis</w:t>
      </w:r>
      <w:r w:rsidR="00C54EA9" w:rsidRPr="001B3D13">
        <w:rPr>
          <w:rFonts w:asciiTheme="minorHAnsi" w:hAnsiTheme="minorHAnsi" w:cstheme="minorHAnsi"/>
          <w:sz w:val="22"/>
          <w:szCs w:val="22"/>
        </w:rPr>
        <w:t xml:space="preserve"> </w:t>
      </w:r>
      <w:r w:rsidRPr="001B3D13">
        <w:rPr>
          <w:rFonts w:asciiTheme="minorHAnsi" w:hAnsiTheme="minorHAnsi" w:cstheme="minorHAnsi"/>
          <w:sz w:val="22"/>
          <w:szCs w:val="22"/>
        </w:rPr>
        <w:t xml:space="preserve">nepieciešamo stiprību. </w:t>
      </w:r>
    </w:p>
    <w:p w14:paraId="276B233C" w14:textId="77777777" w:rsidR="00706DF0" w:rsidRPr="001B3D13" w:rsidRDefault="00706DF0"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Ja būvniecības laikā ir paredzams, ka āra temperatūra būves vietā būs negatīva (zem 0°C), tad svaigā betona masa ir jānodrošina tās cietēšanas laikā pret sasalšanu. Betonēšanas laikā temperatūrai darba šuvē jābūt virs nulles (&gt;0°C).</w:t>
      </w:r>
    </w:p>
    <w:p w14:paraId="66F09A8E" w14:textId="5433765C" w:rsidR="005F28E6" w:rsidRPr="001B3D13" w:rsidRDefault="00706DF0"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Ja gaisa temperatūra ir zem +5°C, tad betons, tā cietēšanas laikā ir jāsilda. Ja betona iestrādāšanas vai kopšanas laikā ir prognozēta augsta vides temperatūra, tad jāplāno veikt pasākumus betona aizsardzībai pret karstuma kaitīgo iedarbību.</w:t>
      </w:r>
    </w:p>
    <w:p w14:paraId="66DAF687" w14:textId="091C96C0" w:rsidR="005F28E6" w:rsidRPr="001B3D13" w:rsidRDefault="005F28E6" w:rsidP="002C7F31">
      <w:pPr>
        <w:pStyle w:val="Default"/>
        <w:spacing w:line="276" w:lineRule="auto"/>
        <w:jc w:val="both"/>
        <w:rPr>
          <w:rFonts w:asciiTheme="minorHAnsi" w:hAnsiTheme="minorHAnsi" w:cstheme="minorHAnsi"/>
          <w:sz w:val="22"/>
          <w:szCs w:val="22"/>
        </w:rPr>
      </w:pPr>
    </w:p>
    <w:p w14:paraId="214608BE" w14:textId="01655676" w:rsidR="00352685" w:rsidRPr="001B3D13" w:rsidRDefault="00352685"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Betonēšana</w:t>
      </w:r>
    </w:p>
    <w:p w14:paraId="63B4B653"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Jāizpilda prasības, kas dotas LVS EN 13670 8.4. nodaļā un F pielikuma rekomendācijas. Betona iestrādāšanu un sablīvēšanu jāveic tā, lai stiegrojums un visi pārējie apbetonējamie elementi sablīvētajā betonā atrastos projektā paredzētajās vietās visu laiku, kamēr betons sasniedz plānoto stiprību. Sevišķa uzmanība betona kārtīgai sablīvēšanai ir jāpievērš vietās, kur mainās konstrukcijas šķērsgriezuma izmēri, šaurām vietām un vietām ar blīvu stiegrojumu, darba šuvēm.</w:t>
      </w:r>
    </w:p>
    <w:p w14:paraId="26C37418"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Svaigā betona masa ir jāiestrādā horizontālos slāņos, virzoties no konstrukcijas zemākās daļas uz augstāko. Katra slāņa biezumu un laika intervālus starp atsevišķu slāņu iestrādāšanu ir jāplāno iepriekš, lai nodrošinātu:</w:t>
      </w:r>
    </w:p>
    <w:p w14:paraId="33498819" w14:textId="77777777" w:rsidR="00352685" w:rsidRPr="001B3D13" w:rsidRDefault="00352685" w:rsidP="002C7F31">
      <w:pPr>
        <w:pStyle w:val="Default"/>
        <w:spacing w:line="276" w:lineRule="auto"/>
        <w:jc w:val="both"/>
        <w:rPr>
          <w:rFonts w:asciiTheme="minorHAnsi" w:hAnsiTheme="minorHAnsi" w:cstheme="minorHAnsi"/>
          <w:sz w:val="22"/>
          <w:szCs w:val="22"/>
        </w:rPr>
      </w:pPr>
    </w:p>
    <w:p w14:paraId="26F6F695" w14:textId="7213A72A" w:rsidR="00352685" w:rsidRPr="001B3D13" w:rsidRDefault="00352685" w:rsidP="002C7F31">
      <w:pPr>
        <w:pStyle w:val="Default"/>
        <w:numPr>
          <w:ilvl w:val="0"/>
          <w:numId w:val="33"/>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Minimālu betona masas horizontālu pārvietošanos sablīvēšanas laikā;</w:t>
      </w:r>
    </w:p>
    <w:p w14:paraId="6B5E8140" w14:textId="7A0A6979" w:rsidR="00352685" w:rsidRPr="001B3D13" w:rsidRDefault="00352685" w:rsidP="002C7F31">
      <w:pPr>
        <w:pStyle w:val="Default"/>
        <w:numPr>
          <w:ilvl w:val="0"/>
          <w:numId w:val="33"/>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Pienācīgu katra slāņa sablīvēšanu;</w:t>
      </w:r>
    </w:p>
    <w:p w14:paraId="23916D43" w14:textId="6E3F34B5" w:rsidR="00352685" w:rsidRPr="001B3D13" w:rsidRDefault="00352685" w:rsidP="002C7F31">
      <w:pPr>
        <w:pStyle w:val="Default"/>
        <w:numPr>
          <w:ilvl w:val="0"/>
          <w:numId w:val="33"/>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Nepārtrauktu betonējumu bez darba šuvēm starp slāņiem.</w:t>
      </w:r>
    </w:p>
    <w:p w14:paraId="1D19644E" w14:textId="77777777" w:rsidR="00352685" w:rsidRPr="001B3D13" w:rsidRDefault="00352685" w:rsidP="002C7F31">
      <w:pPr>
        <w:pStyle w:val="Default"/>
        <w:spacing w:line="276" w:lineRule="auto"/>
        <w:jc w:val="both"/>
        <w:rPr>
          <w:rFonts w:asciiTheme="minorHAnsi" w:hAnsiTheme="minorHAnsi" w:cstheme="minorHAnsi"/>
          <w:sz w:val="22"/>
          <w:szCs w:val="22"/>
        </w:rPr>
      </w:pPr>
    </w:p>
    <w:p w14:paraId="7229CA51"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slāņa biezums jāierobežo ar 300-400mm, lai nodrošinātu pareizu tā sablīvēšanu.</w:t>
      </w:r>
    </w:p>
    <w:p w14:paraId="4843784A"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Ir jāsamazina betona masas noslāņošanos iestrādāšanas un sablīvēšanas procesā. Iestrādājamās betona kārtas biezumam jābūt mazākam par rokas vibratora garumu.</w:t>
      </w:r>
    </w:p>
    <w:p w14:paraId="5F6A9A41"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masas vibrēšanu jāveic sistemātiski, ietverot arī iepriekšējā slāņa virsmu.</w:t>
      </w:r>
    </w:p>
    <w:p w14:paraId="17AC949F"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masas brīvais kritiens nedrīkst pārsniegt 1m augstumu. Krītošais betons, atsitoties pret stiegrojumu vai pret veidni, nedrīkst izjukt vai noslāņoties.</w:t>
      </w:r>
    </w:p>
    <w:p w14:paraId="52CE458B"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Betons, tā iestrādāšanas un sablīvēšanas laikā, ir jāaizsargā no kaitīgās saules radiācijas, stipra vēja, sala, ūdens, lietus un sniega.</w:t>
      </w:r>
    </w:p>
    <w:p w14:paraId="4E4EBEA9"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Svaigas betona masas temperatūra nedrīkst pārsniegt +30°C.</w:t>
      </w:r>
    </w:p>
    <w:p w14:paraId="3DF53914"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Betonu iestrādājot pie gaisa temperatūras starp +5°C un -3°C, betona masas temperatūrai ir jābūt virs 10°C.</w:t>
      </w:r>
    </w:p>
    <w:p w14:paraId="039B8C63" w14:textId="77777777" w:rsidR="00352685" w:rsidRPr="001B3D13" w:rsidRDefault="00352685"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Betonu iestrādājot pie gaisa temperatūras, kas ir zemāka par -3°C, betona temperatūrai ir jābūt virs +10°C, vismaz 3 dienas ir jānodrošina +10°C temperatūra betona cietēšanai un betona pretestībai spiedē jāsasniedz vismaz 5MPa.</w:t>
      </w:r>
    </w:p>
    <w:p w14:paraId="28CFF8BA" w14:textId="77777777" w:rsidR="00352685" w:rsidRPr="001B3D13" w:rsidRDefault="00352685" w:rsidP="002C7F31">
      <w:pPr>
        <w:pStyle w:val="Default"/>
        <w:spacing w:line="276" w:lineRule="auto"/>
        <w:jc w:val="both"/>
        <w:rPr>
          <w:rFonts w:asciiTheme="minorHAnsi" w:hAnsiTheme="minorHAnsi" w:cstheme="minorHAnsi"/>
          <w:sz w:val="22"/>
          <w:szCs w:val="22"/>
        </w:rPr>
      </w:pPr>
    </w:p>
    <w:p w14:paraId="55E81DA3" w14:textId="3CFE4647" w:rsidR="00DB02E8" w:rsidRPr="001B3D13" w:rsidRDefault="00DB02E8"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Darba šuves</w:t>
      </w:r>
    </w:p>
    <w:p w14:paraId="77A84E44" w14:textId="77777777" w:rsidR="00DB02E8" w:rsidRPr="001B3D13" w:rsidRDefault="00DB02E8"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Darba šuves ir šuves starp:</w:t>
      </w:r>
    </w:p>
    <w:p w14:paraId="0ECF8842" w14:textId="77777777" w:rsidR="00DB02E8" w:rsidRPr="001B3D13" w:rsidRDefault="00DB02E8" w:rsidP="002C7F31">
      <w:pPr>
        <w:pStyle w:val="Default"/>
        <w:spacing w:line="276" w:lineRule="auto"/>
        <w:jc w:val="both"/>
        <w:rPr>
          <w:rFonts w:asciiTheme="minorHAnsi" w:hAnsiTheme="minorHAnsi" w:cstheme="minorHAnsi"/>
          <w:sz w:val="22"/>
          <w:szCs w:val="22"/>
        </w:rPr>
      </w:pPr>
    </w:p>
    <w:p w14:paraId="4AAB01B3" w14:textId="6AD58002" w:rsidR="00DB02E8" w:rsidRPr="001B3D13" w:rsidRDefault="00DB02E8" w:rsidP="002C7F31">
      <w:pPr>
        <w:pStyle w:val="Default"/>
        <w:numPr>
          <w:ilvl w:val="0"/>
          <w:numId w:val="34"/>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Sacietējušo un svaigo betona masu, kas radusies betonēšanas pārtraukumu dēļ;</w:t>
      </w:r>
    </w:p>
    <w:p w14:paraId="1D6D12EF" w14:textId="46F2C752" w:rsidR="00DB02E8" w:rsidRPr="001B3D13" w:rsidRDefault="00DB02E8" w:rsidP="002C7F31">
      <w:pPr>
        <w:pStyle w:val="Default"/>
        <w:numPr>
          <w:ilvl w:val="0"/>
          <w:numId w:val="34"/>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Jauno betona masu un veco betonu.</w:t>
      </w:r>
    </w:p>
    <w:p w14:paraId="221D3A55" w14:textId="7DA68493" w:rsidR="00DB02E8" w:rsidRPr="001B3D13" w:rsidRDefault="00DB02E8"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Pirms svaigā betona masas iestrādāšanas, ir jāveic rūpīga esošās betona virsmas sagatavošana, kas ietver:</w:t>
      </w:r>
    </w:p>
    <w:p w14:paraId="565392FD" w14:textId="32EFF116" w:rsidR="00DB02E8" w:rsidRPr="001B3D13" w:rsidRDefault="00DB02E8" w:rsidP="002C7F31">
      <w:pPr>
        <w:pStyle w:val="Default"/>
        <w:numPr>
          <w:ilvl w:val="0"/>
          <w:numId w:val="35"/>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virsmas tīrīšanu ar smilšu strūklu, kā rezultātā ir jābūt  noņemtai cementa duļķu plēvītei un atsegtiem rupjo pildvielu elementiem vismaz 3mm dziļumā.</w:t>
      </w:r>
    </w:p>
    <w:p w14:paraId="5F3AD205" w14:textId="440AF2E4" w:rsidR="00DB02E8" w:rsidRPr="001B3D13" w:rsidRDefault="00DB02E8" w:rsidP="002C7F31">
      <w:pPr>
        <w:pStyle w:val="Default"/>
        <w:numPr>
          <w:ilvl w:val="0"/>
          <w:numId w:val="35"/>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Apstrādātā, raupjā šuves betona virsma ir jāmitrina, lai betona iestrādāšanas laikā tā būtu pietiekami mitra.</w:t>
      </w:r>
    </w:p>
    <w:p w14:paraId="6E97E90C" w14:textId="77777777" w:rsidR="00DB02E8" w:rsidRPr="001B3D13" w:rsidRDefault="00DB02E8" w:rsidP="002C7F31">
      <w:pPr>
        <w:pStyle w:val="Default"/>
        <w:spacing w:line="276" w:lineRule="auto"/>
        <w:jc w:val="both"/>
        <w:rPr>
          <w:rFonts w:asciiTheme="minorHAnsi" w:hAnsiTheme="minorHAnsi" w:cstheme="minorHAnsi"/>
          <w:sz w:val="22"/>
          <w:szCs w:val="22"/>
        </w:rPr>
      </w:pPr>
    </w:p>
    <w:p w14:paraId="54D46C64" w14:textId="7838E725" w:rsidR="00DB02E8" w:rsidRPr="001B3D13" w:rsidRDefault="00DB02E8"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Betona kopšana un aizsardzība</w:t>
      </w:r>
    </w:p>
    <w:p w14:paraId="49B7295A" w14:textId="345C3513" w:rsidR="00DB02E8" w:rsidRPr="001B3D13" w:rsidRDefault="00DB02E8"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Jāizpilda prasības, kas dotas LVS EN 13670 8.5. nodaļā. Tūlīt pēc iestrādāšanas betons ir jākopj un jāaizsargā tā, lai:</w:t>
      </w:r>
    </w:p>
    <w:p w14:paraId="12BA48F3" w14:textId="2431D12E" w:rsidR="00DB02E8" w:rsidRPr="001B3D13" w:rsidRDefault="00DB02E8" w:rsidP="002C7F31">
      <w:pPr>
        <w:pStyle w:val="Default"/>
        <w:numPr>
          <w:ilvl w:val="0"/>
          <w:numId w:val="36"/>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minimizētu plastisko rukumu;</w:t>
      </w:r>
    </w:p>
    <w:p w14:paraId="7C5AB2F0" w14:textId="77777777" w:rsidR="00DB02E8" w:rsidRPr="001B3D13" w:rsidRDefault="00DB02E8" w:rsidP="002C7F31">
      <w:pPr>
        <w:pStyle w:val="Default"/>
        <w:numPr>
          <w:ilvl w:val="0"/>
          <w:numId w:val="36"/>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nodrošinātu betona virsmas stiprību;</w:t>
      </w:r>
    </w:p>
    <w:p w14:paraId="3B747ADF" w14:textId="3E8FA237" w:rsidR="00DB02E8" w:rsidRPr="001B3D13" w:rsidRDefault="00DB02E8" w:rsidP="002C7F31">
      <w:pPr>
        <w:pStyle w:val="Default"/>
        <w:numPr>
          <w:ilvl w:val="0"/>
          <w:numId w:val="36"/>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nodrošinātu betona virsmas izturību;</w:t>
      </w:r>
    </w:p>
    <w:p w14:paraId="7E9A8191" w14:textId="274EE9BB" w:rsidR="00DB02E8" w:rsidRPr="001B3D13" w:rsidRDefault="00DB02E8" w:rsidP="002C7F31">
      <w:pPr>
        <w:pStyle w:val="Default"/>
        <w:numPr>
          <w:ilvl w:val="0"/>
          <w:numId w:val="36"/>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pasargātu no sasalšanas;</w:t>
      </w:r>
    </w:p>
    <w:p w14:paraId="571C773D" w14:textId="3307BC4C" w:rsidR="00DB02E8" w:rsidRPr="001B3D13" w:rsidRDefault="00DB02E8" w:rsidP="002C7F31">
      <w:pPr>
        <w:pStyle w:val="Default"/>
        <w:numPr>
          <w:ilvl w:val="0"/>
          <w:numId w:val="36"/>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pasargātu no kaitīgas vibrācijas, triecieniem vai bojājumiem.</w:t>
      </w:r>
    </w:p>
    <w:p w14:paraId="7A174403" w14:textId="77777777" w:rsidR="00DB02E8" w:rsidRPr="001B3D13" w:rsidRDefault="00DB02E8"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Tikko iestrādātas betona visas virsmas ir jānodrošina pret iztvaikošanu. Aizsardzībai jāizmanto izturīgi pārsegi. </w:t>
      </w:r>
      <w:proofErr w:type="spellStart"/>
      <w:r w:rsidRPr="001B3D13">
        <w:rPr>
          <w:rFonts w:asciiTheme="minorHAnsi" w:hAnsiTheme="minorHAnsi" w:cstheme="minorHAnsi"/>
          <w:sz w:val="22"/>
          <w:szCs w:val="22"/>
        </w:rPr>
        <w:t>Aizsargpārsegums</w:t>
      </w:r>
      <w:proofErr w:type="spellEnd"/>
      <w:r w:rsidRPr="001B3D13">
        <w:rPr>
          <w:rFonts w:asciiTheme="minorHAnsi" w:hAnsiTheme="minorHAnsi" w:cstheme="minorHAnsi"/>
          <w:sz w:val="22"/>
          <w:szCs w:val="22"/>
        </w:rPr>
        <w:t xml:space="preserve"> ir jāveido nekavējoties pēc sablīvēšanas un virsmu apstrādes pabeigšanas un ne vēlāk kā 4 stundas pēc iestrādes pabeigšanas. Tas nepieciešams lai samazinātu betona </w:t>
      </w:r>
      <w:proofErr w:type="spellStart"/>
      <w:r w:rsidRPr="001B3D13">
        <w:rPr>
          <w:rFonts w:asciiTheme="minorHAnsi" w:hAnsiTheme="minorHAnsi" w:cstheme="minorHAnsi"/>
          <w:sz w:val="22"/>
          <w:szCs w:val="22"/>
        </w:rPr>
        <w:t>hidratāciju</w:t>
      </w:r>
      <w:proofErr w:type="spellEnd"/>
      <w:r w:rsidRPr="001B3D13">
        <w:rPr>
          <w:rFonts w:asciiTheme="minorHAnsi" w:hAnsiTheme="minorHAnsi" w:cstheme="minorHAnsi"/>
          <w:sz w:val="22"/>
          <w:szCs w:val="22"/>
        </w:rPr>
        <w:t xml:space="preserve"> un samazinātu siltuma zudumus, kā arī novērstu plaisu veidošanos plastiskā rukuma dēļ.</w:t>
      </w:r>
    </w:p>
    <w:p w14:paraId="699913A9" w14:textId="77777777" w:rsidR="00DB02E8" w:rsidRPr="001B3D13" w:rsidRDefault="00DB02E8"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Iestrādātais betons ir jāaizsargā pret ūdens eroziju. Aizsardzībai pret iztvaikošanu jāturpinās ne mazāk kā 5 dienas.</w:t>
      </w:r>
    </w:p>
    <w:p w14:paraId="57F00D73" w14:textId="19BF79B1" w:rsidR="00D347CF" w:rsidRPr="001B3D13" w:rsidRDefault="00DB02E8"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Maksimālā temperatūra betona cietēšanas laikā nedrīkst pārsniegt +65</w:t>
      </w:r>
      <w:r w:rsidR="00C57A69" w:rsidRPr="001B3D13">
        <w:rPr>
          <w:rFonts w:asciiTheme="minorHAnsi" w:hAnsiTheme="minorHAnsi" w:cstheme="minorHAnsi"/>
          <w:sz w:val="22"/>
          <w:szCs w:val="22"/>
        </w:rPr>
        <w:t>°</w:t>
      </w:r>
      <w:r w:rsidRPr="001B3D13">
        <w:rPr>
          <w:rFonts w:asciiTheme="minorHAnsi" w:hAnsiTheme="minorHAnsi" w:cstheme="minorHAnsi"/>
          <w:sz w:val="22"/>
          <w:szCs w:val="22"/>
        </w:rPr>
        <w:t>C, jo paaugstinātā temperatūrā var veidoties lielākas poras un samazināties betona stiprība.</w:t>
      </w:r>
    </w:p>
    <w:p w14:paraId="61AC45B4" w14:textId="28FAF265" w:rsidR="00C57A69" w:rsidRPr="001B3D13" w:rsidRDefault="00C57A69" w:rsidP="002C7F31">
      <w:pPr>
        <w:pStyle w:val="Default"/>
        <w:spacing w:line="276" w:lineRule="auto"/>
        <w:jc w:val="both"/>
        <w:rPr>
          <w:rFonts w:asciiTheme="minorHAnsi" w:hAnsiTheme="minorHAnsi" w:cstheme="minorHAnsi"/>
          <w:sz w:val="22"/>
          <w:szCs w:val="22"/>
        </w:rPr>
      </w:pPr>
    </w:p>
    <w:p w14:paraId="369DA95F" w14:textId="434C48FE" w:rsidR="00C57A69" w:rsidRPr="001B3D13" w:rsidRDefault="00C57A69" w:rsidP="002C7F31">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Prasības temperatūrai</w:t>
      </w:r>
    </w:p>
    <w:p w14:paraId="54B9006A" w14:textId="514A6339" w:rsidR="00C57A69" w:rsidRPr="001B3D13" w:rsidRDefault="00C57A69" w:rsidP="002C7F31">
      <w:pPr>
        <w:pStyle w:val="Default"/>
        <w:numPr>
          <w:ilvl w:val="0"/>
          <w:numId w:val="37"/>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Atšķirība starp blakus esošo betona konstrukciju daļu  vidējām temperatūrām vienā un tajā pašā laikā nedrīkst pārsniegt 20°C.</w:t>
      </w:r>
    </w:p>
    <w:p w14:paraId="5851C02B" w14:textId="0F1F9B2F" w:rsidR="00C57A69" w:rsidRPr="001B3D13" w:rsidRDefault="00C57A69" w:rsidP="002C7F31">
      <w:pPr>
        <w:pStyle w:val="Default"/>
        <w:numPr>
          <w:ilvl w:val="0"/>
          <w:numId w:val="37"/>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Vidējā temperatūras atšķirība starp cietējošo betonu un blakus esošo tikko sacietējušo betonu, kas traucētu cietējošā betona kustībai, nedrīkst pārsniegt 12°C.</w:t>
      </w:r>
    </w:p>
    <w:p w14:paraId="53460D68" w14:textId="2F97B504" w:rsidR="00C57A69" w:rsidRPr="001B3D13" w:rsidRDefault="00C57A69" w:rsidP="002C7F31">
      <w:pPr>
        <w:pStyle w:val="Default"/>
        <w:numPr>
          <w:ilvl w:val="0"/>
          <w:numId w:val="37"/>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Temperatūras starpības, kas noteiktas betona cietēšanas laikā, kā arī sacietējušam betonam, ir jāreģistrē protokolā.</w:t>
      </w:r>
    </w:p>
    <w:p w14:paraId="7F81CA2C" w14:textId="597E0CFF" w:rsidR="00C57A69" w:rsidRPr="001B3D13" w:rsidRDefault="00C57A69"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Betona cietēšanu var ietekmēt </w:t>
      </w:r>
      <w:proofErr w:type="spellStart"/>
      <w:r w:rsidRPr="001B3D13">
        <w:rPr>
          <w:rFonts w:asciiTheme="minorHAnsi" w:hAnsiTheme="minorHAnsi" w:cstheme="minorHAnsi"/>
          <w:sz w:val="22"/>
          <w:szCs w:val="22"/>
        </w:rPr>
        <w:t>atveidņošana</w:t>
      </w:r>
      <w:proofErr w:type="spellEnd"/>
      <w:r w:rsidRPr="001B3D13">
        <w:rPr>
          <w:rFonts w:asciiTheme="minorHAnsi" w:hAnsiTheme="minorHAnsi" w:cstheme="minorHAnsi"/>
          <w:sz w:val="22"/>
          <w:szCs w:val="22"/>
        </w:rPr>
        <w:t xml:space="preserve">, kas veikta pirms betons ir sasniedzis nepieciešamo stiprību. Šādā gadījumā ne vēlāk kā vienu stundu pēc </w:t>
      </w:r>
      <w:proofErr w:type="spellStart"/>
      <w:r w:rsidRPr="001B3D13">
        <w:rPr>
          <w:rFonts w:asciiTheme="minorHAnsi" w:hAnsiTheme="minorHAnsi" w:cstheme="minorHAnsi"/>
          <w:sz w:val="22"/>
          <w:szCs w:val="22"/>
        </w:rPr>
        <w:t>atveidņošanas</w:t>
      </w:r>
      <w:proofErr w:type="spellEnd"/>
      <w:r w:rsidRPr="001B3D13">
        <w:rPr>
          <w:rFonts w:asciiTheme="minorHAnsi" w:hAnsiTheme="minorHAnsi" w:cstheme="minorHAnsi"/>
          <w:sz w:val="22"/>
          <w:szCs w:val="22"/>
        </w:rPr>
        <w:t>, jāsāk veikt pasākumus betona virsmu aizsardzībai.</w:t>
      </w:r>
    </w:p>
    <w:p w14:paraId="003BC4A3" w14:textId="3C3CEF50" w:rsidR="00C57A69" w:rsidRPr="001B3D13" w:rsidRDefault="00C57A69"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u w:val="single"/>
        </w:rPr>
        <w:t>Betonēšanas defektu novēršana</w:t>
      </w:r>
    </w:p>
    <w:p w14:paraId="0FF33E71" w14:textId="77777777" w:rsidR="00C57A69" w:rsidRPr="001B3D13" w:rsidRDefault="00C57A69"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Nelielus betonēšanas defektus (kavernas, sliktu noblīvējumu) un </w:t>
      </w:r>
      <w:proofErr w:type="spellStart"/>
      <w:r w:rsidRPr="001B3D13">
        <w:rPr>
          <w:rFonts w:asciiTheme="minorHAnsi" w:hAnsiTheme="minorHAnsi" w:cstheme="minorHAnsi"/>
          <w:sz w:val="22"/>
          <w:szCs w:val="22"/>
        </w:rPr>
        <w:t>iesēdumus</w:t>
      </w:r>
      <w:proofErr w:type="spellEnd"/>
      <w:r w:rsidRPr="001B3D13">
        <w:rPr>
          <w:rFonts w:asciiTheme="minorHAnsi" w:hAnsiTheme="minorHAnsi" w:cstheme="minorHAnsi"/>
          <w:sz w:val="22"/>
          <w:szCs w:val="22"/>
        </w:rPr>
        <w:t xml:space="preserve"> ir jānovērš, izmantojot </w:t>
      </w:r>
      <w:proofErr w:type="spellStart"/>
      <w:r w:rsidRPr="001B3D13">
        <w:rPr>
          <w:rFonts w:asciiTheme="minorHAnsi" w:hAnsiTheme="minorHAnsi" w:cstheme="minorHAnsi"/>
          <w:sz w:val="22"/>
          <w:szCs w:val="22"/>
        </w:rPr>
        <w:t>remontjavu</w:t>
      </w:r>
      <w:proofErr w:type="spellEnd"/>
      <w:r w:rsidRPr="001B3D13">
        <w:rPr>
          <w:rFonts w:asciiTheme="minorHAnsi" w:hAnsiTheme="minorHAnsi" w:cstheme="minorHAnsi"/>
          <w:sz w:val="22"/>
          <w:szCs w:val="22"/>
        </w:rPr>
        <w:t>. Plaisas injicējamas. Remonta tehnoloģija saskaņojama ar Būvinženieri.</w:t>
      </w:r>
    </w:p>
    <w:p w14:paraId="4F78E1C9" w14:textId="3ADA53E0" w:rsidR="000C07F0" w:rsidRPr="001B3D13" w:rsidRDefault="00C57A69"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Pirms darbu uzsākšanas </w:t>
      </w:r>
      <w:r w:rsidR="00C7270C" w:rsidRPr="001B3D13">
        <w:rPr>
          <w:rFonts w:asciiTheme="minorHAnsi" w:hAnsiTheme="minorHAnsi" w:cstheme="minorHAnsi"/>
          <w:sz w:val="22"/>
          <w:szCs w:val="22"/>
        </w:rPr>
        <w:t>būv</w:t>
      </w:r>
      <w:r w:rsidR="00C7270C">
        <w:rPr>
          <w:rFonts w:asciiTheme="minorHAnsi" w:hAnsiTheme="minorHAnsi" w:cstheme="minorHAnsi"/>
          <w:sz w:val="22"/>
          <w:szCs w:val="22"/>
        </w:rPr>
        <w:t>darbu veicējam</w:t>
      </w:r>
      <w:r w:rsidRPr="001B3D13">
        <w:rPr>
          <w:rFonts w:asciiTheme="minorHAnsi" w:hAnsiTheme="minorHAnsi" w:cstheme="minorHAnsi"/>
          <w:sz w:val="22"/>
          <w:szCs w:val="22"/>
        </w:rPr>
        <w:t xml:space="preserve"> ir jāizstrādā plāns darbu izpildes kontrolei. Plāns jāiesniedz Būvinženierim apstiprināšanai. Pirms betonēšanas būv</w:t>
      </w:r>
      <w:r w:rsidR="00083A9B">
        <w:rPr>
          <w:rFonts w:asciiTheme="minorHAnsi" w:hAnsiTheme="minorHAnsi" w:cstheme="minorHAnsi"/>
          <w:sz w:val="22"/>
          <w:szCs w:val="22"/>
        </w:rPr>
        <w:t>darbu veicējam</w:t>
      </w:r>
      <w:r w:rsidRPr="001B3D13">
        <w:rPr>
          <w:rFonts w:asciiTheme="minorHAnsi" w:hAnsiTheme="minorHAnsi" w:cstheme="minorHAnsi"/>
          <w:sz w:val="22"/>
          <w:szCs w:val="22"/>
        </w:rPr>
        <w:t xml:space="preserve"> jāiesniedz būvuzraudzībai betona ražotāja izsniegtais betona kraušanas protokols, kas ir izdruka no automatizētās betona rūpnīcas. Betona kraušanas protokolā ir jābūt norādītai informācijai par katras betona sastāvdaļas ražošanas laikā pielieto daudzumu. Minimālais protokolā norādāmās informācijas daudzums saskaņā ar LVS EN 206:2014 punktu 7.2.</w:t>
      </w:r>
    </w:p>
    <w:p w14:paraId="08994E0B" w14:textId="44E99152" w:rsidR="00C57A69" w:rsidRPr="001B3D13" w:rsidRDefault="00C57A69"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Par katru betonēšanas operāciju būvuzraugs sagatavo pārskata protokolu par betonēšanas darbiem.</w:t>
      </w:r>
    </w:p>
    <w:p w14:paraId="7C53B52A" w14:textId="77777777" w:rsidR="00C57A69" w:rsidRPr="001B3D13" w:rsidRDefault="00C57A69" w:rsidP="002C7F31">
      <w:pPr>
        <w:pStyle w:val="Default"/>
        <w:spacing w:line="276" w:lineRule="auto"/>
        <w:jc w:val="both"/>
        <w:rPr>
          <w:rFonts w:asciiTheme="minorHAnsi" w:hAnsiTheme="minorHAnsi" w:cstheme="minorHAnsi"/>
          <w:sz w:val="22"/>
          <w:szCs w:val="22"/>
        </w:rPr>
      </w:pPr>
    </w:p>
    <w:p w14:paraId="3259FCCD" w14:textId="77777777" w:rsidR="00C57A69" w:rsidRPr="001B3D13" w:rsidRDefault="00C57A69"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Protokolā kā minimums fiksē:</w:t>
      </w:r>
    </w:p>
    <w:p w14:paraId="6C4EC01D" w14:textId="290497C9"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Piegādātā betona pavadzīmes;</w:t>
      </w:r>
    </w:p>
    <w:p w14:paraId="242D034F" w14:textId="206DA203"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konsistenci;</w:t>
      </w:r>
    </w:p>
    <w:p w14:paraId="6DE4C164" w14:textId="2FA47E2D"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Gaisa saturu (vismaz viena pārbaude uz 20</w:t>
      </w:r>
      <w:r w:rsidR="000C07F0" w:rsidRPr="001B3D13">
        <w:rPr>
          <w:rFonts w:asciiTheme="minorHAnsi" w:hAnsiTheme="minorHAnsi" w:cstheme="minorHAnsi"/>
          <w:sz w:val="22"/>
          <w:szCs w:val="22"/>
          <w:lang w:val="en-GB"/>
        </w:rPr>
        <w:t xml:space="preserve"> </w:t>
      </w:r>
      <w:r w:rsidRPr="001B3D13">
        <w:rPr>
          <w:rFonts w:asciiTheme="minorHAnsi" w:hAnsiTheme="minorHAnsi" w:cstheme="minorHAnsi"/>
          <w:sz w:val="22"/>
          <w:szCs w:val="22"/>
        </w:rPr>
        <w:t>m3);</w:t>
      </w:r>
    </w:p>
    <w:p w14:paraId="7BDC1568" w14:textId="079D505F"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temperatūru un pamatnes temperatūra;</w:t>
      </w:r>
    </w:p>
    <w:p w14:paraId="452E2F31" w14:textId="0375F71C"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Veidņu temperatūru;</w:t>
      </w:r>
    </w:p>
    <w:p w14:paraId="17D540BF" w14:textId="671B64EF"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Gaisa temperatūru betonēšanas laikā, kā arī citi apstākļi, kas ietekmē betona kvalitāti;</w:t>
      </w:r>
    </w:p>
    <w:p w14:paraId="6B219FF9" w14:textId="4FD8D0FA"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iestrādāšanas laikā izmantoto aprīkojumu.;</w:t>
      </w:r>
    </w:p>
    <w:p w14:paraId="04030354" w14:textId="74F06B67"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slāņa biezumu iestrādes laikā;</w:t>
      </w:r>
    </w:p>
    <w:p w14:paraId="02A36857" w14:textId="2ADA7A34"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Laiku līdz betona virsmas aizsardzības izveidošanai;</w:t>
      </w:r>
    </w:p>
    <w:p w14:paraId="51E67545" w14:textId="2F9F6328"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temperatūru betona cietēšanas laikā (kontroli veic līdz betona temperatūra ir izlīdzinājusies ar apkārtējās vides temperatūru). Mērījumu intervāls 4h. Būvdarbu veicējs sniedz būvuzraugam nepieciešamo informāciju;</w:t>
      </w:r>
    </w:p>
    <w:p w14:paraId="112DC398" w14:textId="0DC95E8D" w:rsidR="00C57A69" w:rsidRPr="001B3D13" w:rsidRDefault="00C57A69" w:rsidP="002C7F31">
      <w:pPr>
        <w:pStyle w:val="Default"/>
        <w:numPr>
          <w:ilvl w:val="0"/>
          <w:numId w:val="38"/>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Defektus pēc virsmas </w:t>
      </w:r>
      <w:proofErr w:type="spellStart"/>
      <w:r w:rsidRPr="001B3D13">
        <w:rPr>
          <w:rFonts w:asciiTheme="minorHAnsi" w:hAnsiTheme="minorHAnsi" w:cstheme="minorHAnsi"/>
          <w:sz w:val="22"/>
          <w:szCs w:val="22"/>
        </w:rPr>
        <w:t>atveid</w:t>
      </w:r>
      <w:r w:rsidR="00C7270C">
        <w:rPr>
          <w:rFonts w:asciiTheme="minorHAnsi" w:hAnsiTheme="minorHAnsi" w:cstheme="minorHAnsi"/>
          <w:sz w:val="22"/>
          <w:szCs w:val="22"/>
        </w:rPr>
        <w:t>ņ</w:t>
      </w:r>
      <w:r w:rsidRPr="001B3D13">
        <w:rPr>
          <w:rFonts w:asciiTheme="minorHAnsi" w:hAnsiTheme="minorHAnsi" w:cstheme="minorHAnsi"/>
          <w:sz w:val="22"/>
          <w:szCs w:val="22"/>
        </w:rPr>
        <w:t>ošanas</w:t>
      </w:r>
      <w:proofErr w:type="spellEnd"/>
      <w:r w:rsidRPr="001B3D13">
        <w:rPr>
          <w:rFonts w:asciiTheme="minorHAnsi" w:hAnsiTheme="minorHAnsi" w:cstheme="minorHAnsi"/>
          <w:sz w:val="22"/>
          <w:szCs w:val="22"/>
        </w:rPr>
        <w:t>.</w:t>
      </w:r>
    </w:p>
    <w:p w14:paraId="23B55B70" w14:textId="77777777" w:rsidR="00C57A69" w:rsidRPr="001B3D13" w:rsidRDefault="00C57A69" w:rsidP="002C7F31">
      <w:pPr>
        <w:pStyle w:val="Default"/>
        <w:spacing w:line="276" w:lineRule="auto"/>
        <w:jc w:val="both"/>
        <w:rPr>
          <w:rFonts w:asciiTheme="minorHAnsi" w:hAnsiTheme="minorHAnsi" w:cstheme="minorHAnsi"/>
          <w:sz w:val="22"/>
          <w:szCs w:val="22"/>
        </w:rPr>
      </w:pPr>
    </w:p>
    <w:p w14:paraId="1815EEA0" w14:textId="77777777" w:rsidR="005A1E08" w:rsidRPr="001B3D13" w:rsidRDefault="005A1E08" w:rsidP="005A1E08">
      <w:pPr>
        <w:pStyle w:val="Default"/>
        <w:spacing w:line="276" w:lineRule="auto"/>
        <w:jc w:val="both"/>
        <w:rPr>
          <w:rFonts w:asciiTheme="minorHAnsi" w:hAnsiTheme="minorHAnsi" w:cstheme="minorHAnsi"/>
          <w:sz w:val="22"/>
          <w:szCs w:val="22"/>
          <w:u w:val="single"/>
        </w:rPr>
      </w:pPr>
      <w:r w:rsidRPr="001B3D13">
        <w:rPr>
          <w:rFonts w:asciiTheme="minorHAnsi" w:hAnsiTheme="minorHAnsi" w:cstheme="minorHAnsi"/>
          <w:sz w:val="22"/>
          <w:szCs w:val="22"/>
          <w:u w:val="single"/>
        </w:rPr>
        <w:t xml:space="preserve">Betona darbu kvalitātes kontrole </w:t>
      </w:r>
    </w:p>
    <w:p w14:paraId="1C702FAB" w14:textId="77777777" w:rsidR="005A1E08" w:rsidRPr="001B3D13" w:rsidRDefault="005A1E08" w:rsidP="005A1E08">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Būvdarbu veicējs ir atbildīgs par darbu izpildes kontroli, </w:t>
      </w:r>
      <w:proofErr w:type="spellStart"/>
      <w:r w:rsidRPr="001B3D13">
        <w:rPr>
          <w:rFonts w:asciiTheme="minorHAnsi" w:hAnsiTheme="minorHAnsi" w:cstheme="minorHAnsi"/>
          <w:color w:val="auto"/>
          <w:sz w:val="22"/>
          <w:szCs w:val="22"/>
        </w:rPr>
        <w:t>kontrolparaugu</w:t>
      </w:r>
      <w:proofErr w:type="spellEnd"/>
      <w:r w:rsidRPr="001B3D13">
        <w:rPr>
          <w:rFonts w:asciiTheme="minorHAnsi" w:hAnsiTheme="minorHAnsi" w:cstheme="minorHAnsi"/>
          <w:color w:val="auto"/>
          <w:sz w:val="22"/>
          <w:szCs w:val="22"/>
        </w:rPr>
        <w:t xml:space="preserve"> izgatavošanu un pārbaudi, rezultātu apkopošanu un izvērtēšanu. Tas attiecas gan uz produkcijas kontroli betona maisīšanā, gan uz betona kontroli būvlaukumā. Kontroles rezultāti jāapkopo un jāiesniedz būvuzraugam viņa noteiktos termiņos. </w:t>
      </w:r>
    </w:p>
    <w:p w14:paraId="16E167CC" w14:textId="77777777" w:rsidR="005A1E08" w:rsidRPr="001B3D13" w:rsidRDefault="005A1E08" w:rsidP="005A1E08">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Rūpnīcā prasību gaisa saturam betonā ir jākontrolē katru dienu, kā arī tūlīt pēc sastāvdaļu dozēšanas izmaiņām. Būvlaukumā gaisa saturu jākontrolē, katrai kravai. </w:t>
      </w:r>
    </w:p>
    <w:p w14:paraId="6057CB2F" w14:textId="77777777" w:rsidR="005A1E08" w:rsidRPr="001B3D13" w:rsidRDefault="005A1E08" w:rsidP="005A1E08">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Būvdarbu veicējam ir jāiesniedz pārskats par katras betona klases receptes atbilstību projektētajai un betona masas atbilstību citām projektā norādītajām prasībām. </w:t>
      </w:r>
    </w:p>
    <w:p w14:paraId="231AAE41" w14:textId="77777777" w:rsidR="005A1E08" w:rsidRPr="001B3D13" w:rsidRDefault="005A1E08" w:rsidP="005A1E08">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color w:val="auto"/>
          <w:sz w:val="22"/>
          <w:szCs w:val="22"/>
        </w:rPr>
        <w:t xml:space="preserve">Pēdējo pārbaudi veic neatkarīgā akreditētā betona testēšanas laboratorijā, kad betons sasniedzis 28 dienu vecumu. Testēšanas metode saskaņā ar LVS EN 12390-3. Katrā pārbaudē jātestē vismaz trīs paraugi un jāsastāda testēšanas pārskats, ja vien darba programmā nav paredzēts lielāks paraugu skaits, kas atkarīgs no betona apjoma. </w:t>
      </w:r>
    </w:p>
    <w:p w14:paraId="0B7B40CC" w14:textId="05692AC2" w:rsidR="009B4D12" w:rsidRDefault="005A1E08" w:rsidP="009B4D12">
      <w:pPr>
        <w:pStyle w:val="Default"/>
        <w:spacing w:line="276" w:lineRule="auto"/>
        <w:jc w:val="both"/>
        <w:rPr>
          <w:rFonts w:asciiTheme="minorHAnsi" w:hAnsiTheme="minorHAnsi" w:cstheme="minorHAnsi"/>
          <w:color w:val="auto"/>
          <w:sz w:val="22"/>
          <w:szCs w:val="22"/>
        </w:rPr>
      </w:pPr>
      <w:r w:rsidRPr="001B3D13">
        <w:rPr>
          <w:rFonts w:asciiTheme="minorHAnsi" w:hAnsiTheme="minorHAnsi" w:cstheme="minorHAnsi"/>
          <w:sz w:val="22"/>
          <w:szCs w:val="22"/>
        </w:rPr>
        <w:t xml:space="preserve">Piegādāta, iestrādāta un sablīvēta betona vai javas apjoms ir mērāms kubikmetros katrai betona klasei atsevišķi. Betona apjomu būvdarbu veicējs pamato ar </w:t>
      </w:r>
      <w:proofErr w:type="spellStart"/>
      <w:r w:rsidRPr="001B3D13">
        <w:rPr>
          <w:rFonts w:asciiTheme="minorHAnsi" w:hAnsiTheme="minorHAnsi" w:cstheme="minorHAnsi"/>
          <w:sz w:val="22"/>
          <w:szCs w:val="22"/>
        </w:rPr>
        <w:t>izpildshēmām</w:t>
      </w:r>
      <w:proofErr w:type="spellEnd"/>
      <w:r w:rsidRPr="001B3D13">
        <w:rPr>
          <w:rFonts w:asciiTheme="minorHAnsi" w:hAnsiTheme="minorHAnsi" w:cstheme="minorHAnsi"/>
          <w:sz w:val="22"/>
          <w:szCs w:val="22"/>
        </w:rPr>
        <w:t xml:space="preserve"> ko apstiprina būvuzraugs. Uzmērījumiem ir jābūt neto apjomam, kas aprēķināts saskaņā ar rasējumiem.</w:t>
      </w:r>
      <w:r w:rsidR="009B4D12">
        <w:rPr>
          <w:rFonts w:asciiTheme="minorHAnsi" w:hAnsiTheme="minorHAnsi" w:cstheme="minorHAnsi"/>
          <w:sz w:val="22"/>
          <w:szCs w:val="22"/>
        </w:rPr>
        <w:t xml:space="preserve"> </w:t>
      </w:r>
      <w:r w:rsidR="009B4D12" w:rsidRPr="001B3D13">
        <w:rPr>
          <w:rFonts w:asciiTheme="minorHAnsi" w:hAnsiTheme="minorHAnsi" w:cstheme="minorHAnsi"/>
          <w:color w:val="auto"/>
          <w:sz w:val="22"/>
          <w:szCs w:val="22"/>
        </w:rPr>
        <w:t>Mērvienība: m</w:t>
      </w:r>
      <w:r w:rsidR="009B4D12" w:rsidRPr="001B3D13">
        <w:rPr>
          <w:rFonts w:asciiTheme="minorHAnsi" w:hAnsiTheme="minorHAnsi" w:cstheme="minorHAnsi"/>
          <w:color w:val="auto"/>
          <w:sz w:val="22"/>
          <w:szCs w:val="22"/>
          <w:vertAlign w:val="superscript"/>
        </w:rPr>
        <w:t>3</w:t>
      </w:r>
      <w:r w:rsidR="009B4D12" w:rsidRPr="001B3D13">
        <w:rPr>
          <w:rFonts w:asciiTheme="minorHAnsi" w:hAnsiTheme="minorHAnsi" w:cstheme="minorHAnsi"/>
          <w:color w:val="auto"/>
          <w:sz w:val="22"/>
          <w:szCs w:val="22"/>
        </w:rPr>
        <w:t>.</w:t>
      </w:r>
    </w:p>
    <w:p w14:paraId="2E99FB4A" w14:textId="317C0049" w:rsidR="0015301C" w:rsidDel="00800A99" w:rsidRDefault="0015301C" w:rsidP="009B4D12">
      <w:pPr>
        <w:pStyle w:val="Default"/>
        <w:spacing w:line="276" w:lineRule="auto"/>
        <w:jc w:val="both"/>
        <w:rPr>
          <w:del w:id="310" w:author="User" w:date="2022-12-09T11:38:00Z"/>
          <w:rFonts w:asciiTheme="minorHAnsi" w:hAnsiTheme="minorHAnsi" w:cstheme="minorHAnsi"/>
          <w:color w:val="auto"/>
          <w:sz w:val="22"/>
          <w:szCs w:val="22"/>
        </w:rPr>
      </w:pPr>
    </w:p>
    <w:p w14:paraId="35ADF86B" w14:textId="7D23D106" w:rsidR="0015301C" w:rsidDel="00800A99" w:rsidRDefault="0015301C" w:rsidP="009B4D12">
      <w:pPr>
        <w:pStyle w:val="Default"/>
        <w:spacing w:line="276" w:lineRule="auto"/>
        <w:jc w:val="both"/>
        <w:rPr>
          <w:del w:id="311" w:author="User" w:date="2022-12-09T11:38:00Z"/>
          <w:rFonts w:asciiTheme="minorHAnsi" w:hAnsiTheme="minorHAnsi" w:cstheme="minorHAnsi"/>
          <w:color w:val="auto"/>
          <w:sz w:val="22"/>
          <w:szCs w:val="22"/>
        </w:rPr>
      </w:pPr>
    </w:p>
    <w:p w14:paraId="25B47234" w14:textId="6216D195" w:rsidR="0015301C" w:rsidDel="00800A99" w:rsidRDefault="0015301C" w:rsidP="009B4D12">
      <w:pPr>
        <w:pStyle w:val="Default"/>
        <w:spacing w:line="276" w:lineRule="auto"/>
        <w:jc w:val="both"/>
        <w:rPr>
          <w:del w:id="312" w:author="User" w:date="2022-12-09T11:38:00Z"/>
          <w:rFonts w:asciiTheme="minorHAnsi" w:hAnsiTheme="minorHAnsi" w:cstheme="minorHAnsi"/>
          <w:color w:val="auto"/>
          <w:sz w:val="22"/>
          <w:szCs w:val="22"/>
        </w:rPr>
      </w:pPr>
    </w:p>
    <w:p w14:paraId="1CDC59A9" w14:textId="20732B74" w:rsidR="0015301C" w:rsidRPr="001B3D13" w:rsidDel="00800A99" w:rsidRDefault="0015301C" w:rsidP="009B4D12">
      <w:pPr>
        <w:pStyle w:val="Default"/>
        <w:spacing w:line="276" w:lineRule="auto"/>
        <w:jc w:val="both"/>
        <w:rPr>
          <w:del w:id="313" w:author="User" w:date="2022-12-09T11:38:00Z"/>
          <w:rFonts w:asciiTheme="minorHAnsi" w:hAnsiTheme="minorHAnsi" w:cstheme="minorHAnsi"/>
          <w:color w:val="auto"/>
          <w:sz w:val="22"/>
          <w:szCs w:val="22"/>
        </w:rPr>
      </w:pPr>
    </w:p>
    <w:p w14:paraId="7D56D14F" w14:textId="77777777" w:rsidR="00800A99" w:rsidRDefault="00800A99" w:rsidP="008748A7">
      <w:pPr>
        <w:widowControl w:val="0"/>
        <w:suppressAutoHyphens/>
        <w:spacing w:after="0" w:line="240" w:lineRule="auto"/>
        <w:jc w:val="both"/>
        <w:rPr>
          <w:ins w:id="314" w:author="User" w:date="2022-12-09T11:38:00Z"/>
          <w:rFonts w:eastAsiaTheme="majorEastAsia" w:cstheme="minorHAnsi"/>
          <w:color w:val="2E74B5" w:themeColor="accent1" w:themeShade="BF"/>
          <w:sz w:val="24"/>
          <w:szCs w:val="24"/>
        </w:rPr>
      </w:pPr>
    </w:p>
    <w:p w14:paraId="249B344E" w14:textId="0B7A5AC9" w:rsidR="00412FC3" w:rsidRDefault="001A67CD" w:rsidP="008748A7">
      <w:pPr>
        <w:widowControl w:val="0"/>
        <w:suppressAutoHyphens/>
        <w:spacing w:after="0" w:line="240" w:lineRule="auto"/>
        <w:jc w:val="both"/>
        <w:rPr>
          <w:ins w:id="315" w:author="User" w:date="2022-12-09T11:38:00Z"/>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3.4</w:t>
      </w:r>
      <w:r w:rsidR="000425CE" w:rsidRPr="008748A7">
        <w:rPr>
          <w:rFonts w:eastAsiaTheme="majorEastAsia" w:cstheme="minorHAnsi"/>
          <w:color w:val="2E74B5" w:themeColor="accent1" w:themeShade="BF"/>
          <w:sz w:val="24"/>
          <w:szCs w:val="24"/>
        </w:rPr>
        <w:t>.2</w:t>
      </w:r>
      <w:r w:rsidRPr="008748A7">
        <w:rPr>
          <w:rFonts w:eastAsiaTheme="majorEastAsia" w:cstheme="minorHAnsi"/>
          <w:color w:val="2E74B5" w:themeColor="accent1" w:themeShade="BF"/>
          <w:sz w:val="24"/>
          <w:szCs w:val="24"/>
        </w:rPr>
        <w:t xml:space="preserve"> Rievots tērauda nespriegtais stiegrojums</w:t>
      </w:r>
    </w:p>
    <w:p w14:paraId="06A8D18B" w14:textId="77777777" w:rsidR="00800A99" w:rsidRPr="008748A7" w:rsidRDefault="00800A99" w:rsidP="008748A7">
      <w:pPr>
        <w:widowControl w:val="0"/>
        <w:suppressAutoHyphens/>
        <w:spacing w:after="0" w:line="240" w:lineRule="auto"/>
        <w:jc w:val="both"/>
        <w:rPr>
          <w:rFonts w:eastAsiaTheme="majorEastAsia" w:cstheme="minorHAnsi"/>
          <w:color w:val="2E74B5" w:themeColor="accent1" w:themeShade="BF"/>
          <w:sz w:val="24"/>
          <w:szCs w:val="24"/>
        </w:rPr>
      </w:pPr>
    </w:p>
    <w:p w14:paraId="113205B9" w14:textId="5E9D0698" w:rsidR="00412FC3" w:rsidRPr="001B3D13" w:rsidRDefault="00412FC3" w:rsidP="00412FC3">
      <w:pPr>
        <w:pStyle w:val="Default"/>
        <w:spacing w:line="276" w:lineRule="auto"/>
        <w:jc w:val="both"/>
        <w:rPr>
          <w:rFonts w:asciiTheme="minorHAnsi" w:hAnsiTheme="minorHAnsi" w:cstheme="minorHAnsi"/>
          <w:color w:val="auto"/>
          <w:sz w:val="22"/>
          <w:szCs w:val="22"/>
        </w:rPr>
      </w:pPr>
      <w:r w:rsidRPr="003B0F36">
        <w:rPr>
          <w:rFonts w:asciiTheme="minorHAnsi" w:hAnsiTheme="minorHAnsi" w:cstheme="minorHAnsi"/>
          <w:color w:val="auto"/>
          <w:sz w:val="22"/>
          <w:szCs w:val="22"/>
        </w:rPr>
        <w:t>Prasības materiālam skatīt p</w:t>
      </w:r>
      <w:r w:rsidR="003B0F36" w:rsidRPr="003B0F36">
        <w:rPr>
          <w:rFonts w:asciiTheme="minorHAnsi" w:hAnsiTheme="minorHAnsi" w:cstheme="minorHAnsi"/>
          <w:color w:val="auto"/>
          <w:sz w:val="22"/>
          <w:szCs w:val="22"/>
        </w:rPr>
        <w:t>unktā</w:t>
      </w:r>
      <w:r w:rsidRPr="003B0F36">
        <w:rPr>
          <w:rFonts w:asciiTheme="minorHAnsi" w:hAnsiTheme="minorHAnsi" w:cstheme="minorHAnsi"/>
          <w:color w:val="auto"/>
          <w:sz w:val="22"/>
          <w:szCs w:val="22"/>
        </w:rPr>
        <w:t xml:space="preserve"> 2.</w:t>
      </w:r>
      <w:r w:rsidR="003B0F36" w:rsidRPr="003B0F36">
        <w:rPr>
          <w:rFonts w:asciiTheme="minorHAnsi" w:hAnsiTheme="minorHAnsi" w:cstheme="minorHAnsi"/>
          <w:color w:val="auto"/>
          <w:sz w:val="22"/>
          <w:szCs w:val="22"/>
        </w:rPr>
        <w:t>2</w:t>
      </w:r>
      <w:r w:rsidRPr="003B0F36">
        <w:rPr>
          <w:rFonts w:asciiTheme="minorHAnsi" w:hAnsiTheme="minorHAnsi" w:cstheme="minorHAnsi"/>
          <w:color w:val="auto"/>
          <w:sz w:val="22"/>
          <w:szCs w:val="22"/>
        </w:rPr>
        <w:t>.</w:t>
      </w:r>
    </w:p>
    <w:p w14:paraId="4A8B052C"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Process ietver stiegrojuma piegādi, griešanu, liekšanu, montāžu un siešanu, ieskaitot visus palīglīdzekļus: montāžas stieņus, </w:t>
      </w:r>
      <w:proofErr w:type="spellStart"/>
      <w:r w:rsidRPr="001B3D13">
        <w:rPr>
          <w:rFonts w:asciiTheme="minorHAnsi" w:hAnsiTheme="minorHAnsi" w:cstheme="minorHAnsi"/>
          <w:sz w:val="22"/>
          <w:szCs w:val="22"/>
        </w:rPr>
        <w:t>distancerus</w:t>
      </w:r>
      <w:proofErr w:type="spellEnd"/>
      <w:r w:rsidRPr="001B3D13">
        <w:rPr>
          <w:rFonts w:asciiTheme="minorHAnsi" w:hAnsiTheme="minorHAnsi" w:cstheme="minorHAnsi"/>
          <w:sz w:val="22"/>
          <w:szCs w:val="22"/>
        </w:rPr>
        <w:t>, savienojuma stieples, stiegrojumu fiksējošās stiegras utt., līdz pilnībā samontētam stiegrojumam.</w:t>
      </w:r>
    </w:p>
    <w:p w14:paraId="52525601"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Izmantojams stiegrojums B500B saskaņā ar LVS EN 191-1 vai LVS EN 1992. Stiegrojumam ir jāatbilst vispārīgiem noteikumiem, kas doti LVS EN 1992-1-1:2005 “Betona konstrukciju projektēšana – 1-1. Daļa: Vispārīgie noteikumi un noteikumi ēkām”, LVS EN 13670:2012 “Betona konstrukciju izgatavošana”, LVS EN 10080:2006 “Tērauds betona stiegrojumam. Metināms stiegrojuma tērauds. Vispārīgi”.</w:t>
      </w:r>
    </w:p>
    <w:p w14:paraId="3BBA4938"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Stiegrojuma tērauds nedrīkst būt bojāts, tam jābūt tīram, bez korozijas vai eļļainiem traipiem.</w:t>
      </w:r>
    </w:p>
    <w:p w14:paraId="7497AF8C"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Stiegrojuma liekšana, pārliekšana un taisnošana jāizpilda saskaņā ar prasībām, kas dotas augstāk minētajos standartos. Ja rasējumos nav uzdots stiegru liekuma rādiuss, tad ir jāizmanto vismazākais pieļaujamais liekuma rādiuss.</w:t>
      </w:r>
    </w:p>
    <w:p w14:paraId="7A3695A0" w14:textId="202DF2AF"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Pirms stiegrošanas uzsākšanas sagatavot darba rasējumus un saskaņot tos ar Būvuzraugu. Stiegrojums jāmontē tā, kā norādīts darba rasējumos, un ar tādu precizitāti, lai tas gatavajā konstrukcijā atrastos rasējumos norādītajās vietās, doto pielaižu ietvaros. Stiegrojuma montāžu un iestrādāšanu veikt saskaņā ar LVS EN 13670:2012 6</w:t>
      </w:r>
      <w:r w:rsidR="003B1821" w:rsidRPr="001B3D13">
        <w:rPr>
          <w:rFonts w:asciiTheme="minorHAnsi" w:hAnsiTheme="minorHAnsi" w:cstheme="minorHAnsi"/>
          <w:sz w:val="22"/>
          <w:szCs w:val="22"/>
        </w:rPr>
        <w:t>.</w:t>
      </w:r>
      <w:r w:rsidRPr="001B3D13">
        <w:rPr>
          <w:rFonts w:asciiTheme="minorHAnsi" w:hAnsiTheme="minorHAnsi" w:cstheme="minorHAnsi"/>
          <w:sz w:val="22"/>
          <w:szCs w:val="22"/>
        </w:rPr>
        <w:t>nodaļas prasībām.</w:t>
      </w:r>
    </w:p>
    <w:p w14:paraId="1B17206D" w14:textId="013D0950" w:rsidR="001A67CD" w:rsidRPr="001B3D13" w:rsidRDefault="001A67CD" w:rsidP="002C7F31">
      <w:pPr>
        <w:pStyle w:val="Default"/>
        <w:spacing w:line="276" w:lineRule="auto"/>
        <w:jc w:val="both"/>
        <w:rPr>
          <w:rFonts w:asciiTheme="minorHAnsi" w:hAnsiTheme="minorHAnsi" w:cstheme="minorHAnsi"/>
          <w:sz w:val="22"/>
          <w:szCs w:val="22"/>
        </w:rPr>
      </w:pPr>
      <w:proofErr w:type="spellStart"/>
      <w:r w:rsidRPr="001B3D13">
        <w:rPr>
          <w:rFonts w:asciiTheme="minorHAnsi" w:hAnsiTheme="minorHAnsi" w:cstheme="minorHAnsi"/>
          <w:sz w:val="22"/>
          <w:szCs w:val="22"/>
        </w:rPr>
        <w:t>Distanceriem</w:t>
      </w:r>
      <w:proofErr w:type="spellEnd"/>
      <w:r w:rsidRPr="001B3D13">
        <w:rPr>
          <w:rFonts w:asciiTheme="minorHAnsi" w:hAnsiTheme="minorHAnsi" w:cstheme="minorHAnsi"/>
          <w:sz w:val="22"/>
          <w:szCs w:val="22"/>
        </w:rPr>
        <w:t xml:space="preserve"> ir jābūt pietiekoši stingriem un stipriem, lai ar tiem nodrošinātu precīzu stiegrojuma novietojumu un tos varētu iestrādāt betonā. </w:t>
      </w:r>
      <w:proofErr w:type="spellStart"/>
      <w:r w:rsidRPr="001B3D13">
        <w:rPr>
          <w:rFonts w:asciiTheme="minorHAnsi" w:hAnsiTheme="minorHAnsi" w:cstheme="minorHAnsi"/>
          <w:sz w:val="22"/>
          <w:szCs w:val="22"/>
        </w:rPr>
        <w:t>Distanceri</w:t>
      </w:r>
      <w:proofErr w:type="spellEnd"/>
      <w:r w:rsidRPr="001B3D13">
        <w:rPr>
          <w:rFonts w:asciiTheme="minorHAnsi" w:hAnsiTheme="minorHAnsi" w:cstheme="minorHAnsi"/>
          <w:sz w:val="22"/>
          <w:szCs w:val="22"/>
        </w:rPr>
        <w:t xml:space="preserve"> ir jāizgatavo no betona vai cementa javas ar ūdens-cementa attiecību, kas neatšķiras no apkārt esošā betona ū/c attiecības, klases un konsistences. Būv</w:t>
      </w:r>
      <w:r w:rsidR="00083A9B">
        <w:rPr>
          <w:rFonts w:asciiTheme="minorHAnsi" w:hAnsiTheme="minorHAnsi" w:cstheme="minorHAnsi"/>
          <w:sz w:val="22"/>
          <w:szCs w:val="22"/>
        </w:rPr>
        <w:t>darbu veicēja</w:t>
      </w:r>
      <w:r w:rsidRPr="001B3D13">
        <w:rPr>
          <w:rFonts w:asciiTheme="minorHAnsi" w:hAnsiTheme="minorHAnsi" w:cstheme="minorHAnsi"/>
          <w:sz w:val="22"/>
          <w:szCs w:val="22"/>
        </w:rPr>
        <w:t xml:space="preserve"> priekšlikumu par attālumu, kādā novietojami </w:t>
      </w:r>
      <w:proofErr w:type="spellStart"/>
      <w:r w:rsidRPr="001B3D13">
        <w:rPr>
          <w:rFonts w:asciiTheme="minorHAnsi" w:hAnsiTheme="minorHAnsi" w:cstheme="minorHAnsi"/>
          <w:sz w:val="22"/>
          <w:szCs w:val="22"/>
        </w:rPr>
        <w:t>distanceri</w:t>
      </w:r>
      <w:proofErr w:type="spellEnd"/>
      <w:r w:rsidRPr="001B3D13">
        <w:rPr>
          <w:rFonts w:asciiTheme="minorHAnsi" w:hAnsiTheme="minorHAnsi" w:cstheme="minorHAnsi"/>
          <w:sz w:val="22"/>
          <w:szCs w:val="22"/>
        </w:rPr>
        <w:t>, ir jāsaskaņo ar Būvuzraugu.</w:t>
      </w:r>
    </w:p>
    <w:p w14:paraId="6143AE77"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Atstarpēm starp </w:t>
      </w:r>
      <w:proofErr w:type="spellStart"/>
      <w:r w:rsidRPr="001B3D13">
        <w:rPr>
          <w:rFonts w:asciiTheme="minorHAnsi" w:hAnsiTheme="minorHAnsi" w:cstheme="minorHAnsi"/>
          <w:sz w:val="22"/>
          <w:szCs w:val="22"/>
        </w:rPr>
        <w:t>distanceriem</w:t>
      </w:r>
      <w:proofErr w:type="spellEnd"/>
      <w:r w:rsidRPr="001B3D13">
        <w:rPr>
          <w:rFonts w:asciiTheme="minorHAnsi" w:hAnsiTheme="minorHAnsi" w:cstheme="minorHAnsi"/>
          <w:sz w:val="22"/>
          <w:szCs w:val="22"/>
        </w:rPr>
        <w:t xml:space="preserve"> ir jābūt pietiekami mazām, lai nodrošinātu norādītās aizsargkārtu noteiktās pielaides. </w:t>
      </w:r>
      <w:proofErr w:type="spellStart"/>
      <w:r w:rsidRPr="001B3D13">
        <w:rPr>
          <w:rFonts w:asciiTheme="minorHAnsi" w:hAnsiTheme="minorHAnsi" w:cstheme="minorHAnsi"/>
          <w:sz w:val="22"/>
          <w:szCs w:val="22"/>
        </w:rPr>
        <w:t>Distanceriem</w:t>
      </w:r>
      <w:proofErr w:type="spellEnd"/>
      <w:r w:rsidRPr="001B3D13">
        <w:rPr>
          <w:rFonts w:asciiTheme="minorHAnsi" w:hAnsiTheme="minorHAnsi" w:cstheme="minorHAnsi"/>
          <w:sz w:val="22"/>
          <w:szCs w:val="22"/>
        </w:rPr>
        <w:t xml:space="preserve"> ir jānodrošina stabila sistēma. Nav pieļaujama </w:t>
      </w:r>
      <w:proofErr w:type="spellStart"/>
      <w:r w:rsidRPr="001B3D13">
        <w:rPr>
          <w:rFonts w:asciiTheme="minorHAnsi" w:hAnsiTheme="minorHAnsi" w:cstheme="minorHAnsi"/>
          <w:sz w:val="22"/>
          <w:szCs w:val="22"/>
        </w:rPr>
        <w:t>distanceru</w:t>
      </w:r>
      <w:proofErr w:type="spellEnd"/>
      <w:r w:rsidRPr="001B3D13">
        <w:rPr>
          <w:rFonts w:asciiTheme="minorHAnsi" w:hAnsiTheme="minorHAnsi" w:cstheme="minorHAnsi"/>
          <w:sz w:val="22"/>
          <w:szCs w:val="22"/>
        </w:rPr>
        <w:t xml:space="preserve"> novirzīšanās un sabrukšana.</w:t>
      </w:r>
    </w:p>
    <w:p w14:paraId="7C890642"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Ar </w:t>
      </w:r>
      <w:proofErr w:type="spellStart"/>
      <w:r w:rsidRPr="001B3D13">
        <w:rPr>
          <w:rFonts w:asciiTheme="minorHAnsi" w:hAnsiTheme="minorHAnsi" w:cstheme="minorHAnsi"/>
          <w:sz w:val="22"/>
          <w:szCs w:val="22"/>
        </w:rPr>
        <w:t>distanceriem</w:t>
      </w:r>
      <w:proofErr w:type="spellEnd"/>
      <w:r w:rsidRPr="001B3D13">
        <w:rPr>
          <w:rFonts w:asciiTheme="minorHAnsi" w:hAnsiTheme="minorHAnsi" w:cstheme="minorHAnsi"/>
          <w:sz w:val="22"/>
          <w:szCs w:val="22"/>
        </w:rPr>
        <w:t xml:space="preserve"> stiegrojumu nostiprina no visām pusēm pret veidņiem.</w:t>
      </w:r>
    </w:p>
    <w:p w14:paraId="2FC21BEC"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Vienu stiegrojuma kārtu attiecībā pret otru nostiprina ar fiksējošām stiegrām. Nekādā gadījumā fiksējošās stiegras nedrīkst atrasties betona aizsargkārtas zonā.</w:t>
      </w:r>
    </w:p>
    <w:p w14:paraId="44B5EFA5"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Ja tiek pieļauta stiegru sametināšana, tad tā jāveic kvalificētiem metinātājiem saskaņā ar īpaši izstrādātu un Būvuzrauga apstiprinātu procedūru, kurai ir jāatbilst LVS EN 13670:2012</w:t>
      </w:r>
    </w:p>
    <w:p w14:paraId="12B76EA7" w14:textId="77777777"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6.4 sadaļas prasībām.</w:t>
      </w:r>
    </w:p>
    <w:p w14:paraId="0A69C3D9" w14:textId="2E01113A" w:rsidR="001A67CD" w:rsidRPr="001B3D13" w:rsidRDefault="001A67CD"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Pirms iebetonēšanas stiegrojumu nedrīkst atstāt uz ilgu laiku neapsegtu. Stiegrojuma montāžas laikā, katru reizi, kad ar to netiek strādāts, stiegrojumu apklāj ar brezentu. Ja rasējumos nav norādīts citādi </w:t>
      </w:r>
      <w:r w:rsidRPr="00FB6BB0">
        <w:rPr>
          <w:rFonts w:asciiTheme="minorHAnsi" w:hAnsiTheme="minorHAnsi" w:cstheme="minorHAnsi"/>
          <w:color w:val="auto"/>
          <w:sz w:val="22"/>
          <w:szCs w:val="22"/>
        </w:rPr>
        <w:t>Būv</w:t>
      </w:r>
      <w:r w:rsidR="00083A9B">
        <w:rPr>
          <w:rFonts w:asciiTheme="minorHAnsi" w:hAnsiTheme="minorHAnsi" w:cstheme="minorHAnsi"/>
          <w:color w:val="auto"/>
          <w:sz w:val="22"/>
          <w:szCs w:val="22"/>
        </w:rPr>
        <w:t>darbu veicējam</w:t>
      </w:r>
      <w:r w:rsidRPr="00FB6BB0">
        <w:rPr>
          <w:rFonts w:asciiTheme="minorHAnsi" w:hAnsiTheme="minorHAnsi" w:cstheme="minorHAnsi"/>
          <w:color w:val="auto"/>
          <w:sz w:val="22"/>
          <w:szCs w:val="22"/>
        </w:rPr>
        <w:t xml:space="preserve"> jānodrošina minimālā betona aizsargkārta </w:t>
      </w:r>
      <w:r w:rsidR="009021DA" w:rsidRPr="00FB6BB0">
        <w:rPr>
          <w:rFonts w:asciiTheme="minorHAnsi" w:hAnsiTheme="minorHAnsi" w:cstheme="minorHAnsi"/>
          <w:color w:val="auto"/>
          <w:sz w:val="22"/>
          <w:szCs w:val="22"/>
        </w:rPr>
        <w:t>–</w:t>
      </w:r>
      <w:r w:rsidRPr="00FB6BB0">
        <w:rPr>
          <w:rFonts w:asciiTheme="minorHAnsi" w:hAnsiTheme="minorHAnsi" w:cstheme="minorHAnsi"/>
          <w:color w:val="auto"/>
          <w:sz w:val="22"/>
          <w:szCs w:val="22"/>
        </w:rPr>
        <w:t xml:space="preserve"> </w:t>
      </w:r>
      <w:r w:rsidR="00AA6333">
        <w:rPr>
          <w:rFonts w:asciiTheme="minorHAnsi" w:hAnsiTheme="minorHAnsi" w:cstheme="minorHAnsi"/>
          <w:color w:val="auto"/>
          <w:sz w:val="22"/>
          <w:szCs w:val="22"/>
        </w:rPr>
        <w:t>50</w:t>
      </w:r>
      <w:r w:rsidR="009021DA" w:rsidRPr="00FB6BB0">
        <w:rPr>
          <w:rFonts w:asciiTheme="minorHAnsi" w:hAnsiTheme="minorHAnsi" w:cstheme="minorHAnsi"/>
          <w:color w:val="auto"/>
          <w:sz w:val="22"/>
          <w:szCs w:val="22"/>
        </w:rPr>
        <w:t xml:space="preserve"> </w:t>
      </w:r>
      <w:r w:rsidRPr="00FB6BB0">
        <w:rPr>
          <w:rFonts w:asciiTheme="minorHAnsi" w:hAnsiTheme="minorHAnsi" w:cstheme="minorHAnsi"/>
          <w:color w:val="auto"/>
          <w:sz w:val="22"/>
          <w:szCs w:val="22"/>
        </w:rPr>
        <w:t>mm.</w:t>
      </w:r>
      <w:r w:rsidR="009021DA" w:rsidRPr="00FB6BB0">
        <w:rPr>
          <w:rFonts w:asciiTheme="minorHAnsi" w:hAnsiTheme="minorHAnsi" w:cstheme="minorHAnsi"/>
          <w:color w:val="auto"/>
          <w:sz w:val="22"/>
          <w:szCs w:val="22"/>
        </w:rPr>
        <w:t xml:space="preserve"> Projektā pieņemtais nominālais aizsargkārtas biezums ir </w:t>
      </w:r>
      <w:r w:rsidR="00FB6BB0" w:rsidRPr="00FB6BB0">
        <w:rPr>
          <w:rFonts w:asciiTheme="minorHAnsi" w:hAnsiTheme="minorHAnsi" w:cstheme="minorHAnsi"/>
          <w:color w:val="auto"/>
          <w:sz w:val="22"/>
          <w:szCs w:val="22"/>
        </w:rPr>
        <w:t>5</w:t>
      </w:r>
      <w:r w:rsidR="009021DA" w:rsidRPr="00FB6BB0">
        <w:rPr>
          <w:rFonts w:asciiTheme="minorHAnsi" w:hAnsiTheme="minorHAnsi" w:cstheme="minorHAnsi"/>
          <w:color w:val="auto"/>
          <w:sz w:val="22"/>
          <w:szCs w:val="22"/>
        </w:rPr>
        <w:t>5 mm.</w:t>
      </w:r>
    </w:p>
    <w:p w14:paraId="4E9A64F3" w14:textId="2B4C0EA6" w:rsidR="001A67CD" w:rsidRPr="001B3D13" w:rsidRDefault="001A67CD" w:rsidP="002C7F31">
      <w:pPr>
        <w:pStyle w:val="Default"/>
        <w:spacing w:line="276" w:lineRule="auto"/>
        <w:jc w:val="both"/>
        <w:rPr>
          <w:rFonts w:asciiTheme="minorHAnsi" w:hAnsiTheme="minorHAnsi" w:cstheme="minorHAnsi"/>
          <w:b/>
          <w:bCs/>
        </w:rPr>
      </w:pPr>
    </w:p>
    <w:p w14:paraId="24FA94F3" w14:textId="1E5F69F7" w:rsidR="009021DA" w:rsidRPr="001B3D13" w:rsidRDefault="009021DA" w:rsidP="002C7F31">
      <w:pPr>
        <w:pStyle w:val="Heading1"/>
        <w:spacing w:before="1"/>
        <w:ind w:left="0"/>
        <w:jc w:val="both"/>
        <w:rPr>
          <w:rFonts w:asciiTheme="minorHAnsi" w:eastAsiaTheme="minorHAnsi" w:hAnsiTheme="minorHAnsi" w:cstheme="minorHAnsi"/>
          <w:b w:val="0"/>
          <w:bCs w:val="0"/>
          <w:color w:val="000000"/>
          <w:sz w:val="22"/>
          <w:szCs w:val="22"/>
          <w:u w:val="single"/>
          <w:lang w:val="lv-LV" w:eastAsia="en-US"/>
        </w:rPr>
      </w:pPr>
      <w:r w:rsidRPr="001B3D13">
        <w:rPr>
          <w:rFonts w:asciiTheme="minorHAnsi" w:eastAsiaTheme="minorHAnsi" w:hAnsiTheme="minorHAnsi" w:cstheme="minorHAnsi"/>
          <w:b w:val="0"/>
          <w:bCs w:val="0"/>
          <w:color w:val="000000"/>
          <w:sz w:val="22"/>
          <w:szCs w:val="22"/>
          <w:u w:val="single"/>
          <w:lang w:val="lv-LV" w:eastAsia="en-US"/>
        </w:rPr>
        <w:t>Stiegru pārlaidumi</w:t>
      </w:r>
    </w:p>
    <w:p w14:paraId="3ABEB5DF" w14:textId="658C98BE" w:rsidR="009021DA" w:rsidRPr="001B3D13" w:rsidRDefault="009021DA" w:rsidP="002C7F31">
      <w:pPr>
        <w:pStyle w:val="BodyText"/>
        <w:jc w:val="both"/>
        <w:rPr>
          <w:rFonts w:cstheme="minorHAnsi"/>
          <w:color w:val="000000"/>
        </w:rPr>
      </w:pPr>
      <w:del w:id="316" w:author="User" w:date="2023-01-23T17:06:00Z">
        <w:r w:rsidRPr="001B3D13" w:rsidDel="00B825A0">
          <w:rPr>
            <w:rFonts w:cstheme="minorHAnsi"/>
            <w:color w:val="000000"/>
          </w:rPr>
          <w:delText>Ja rasējumos nav norādīts savādāk, jālieto zemāk norādīti stiegru pārlaidumi.</w:delText>
        </w:r>
      </w:del>
      <w:ins w:id="317" w:author="User" w:date="2023-01-23T17:07:00Z">
        <w:r w:rsidR="00B825A0">
          <w:rPr>
            <w:rFonts w:cstheme="minorHAnsi"/>
            <w:color w:val="000000"/>
          </w:rPr>
          <w:t xml:space="preserve">Pārlaidumu vietā virsbūves betonu nojaukt ar roku instrumentu, izlaidumus </w:t>
        </w:r>
      </w:ins>
      <w:ins w:id="318" w:author="User" w:date="2023-01-23T17:08:00Z">
        <w:r w:rsidR="00B825A0">
          <w:rPr>
            <w:rFonts w:cstheme="minorHAnsi"/>
            <w:color w:val="000000"/>
          </w:rPr>
          <w:t>piln</w:t>
        </w:r>
      </w:ins>
      <w:ins w:id="319" w:author="User" w:date="2023-01-23T17:09:00Z">
        <w:r w:rsidR="00B825A0">
          <w:rPr>
            <w:rFonts w:cstheme="minorHAnsi"/>
            <w:color w:val="000000"/>
          </w:rPr>
          <w:t xml:space="preserve">īgi </w:t>
        </w:r>
      </w:ins>
      <w:ins w:id="320" w:author="User" w:date="2023-01-23T17:07:00Z">
        <w:r w:rsidR="00B825A0">
          <w:rPr>
            <w:rFonts w:cstheme="minorHAnsi"/>
            <w:color w:val="000000"/>
          </w:rPr>
          <w:t>att</w:t>
        </w:r>
      </w:ins>
      <w:ins w:id="321" w:author="User" w:date="2023-01-23T17:08:00Z">
        <w:r w:rsidR="00B825A0">
          <w:rPr>
            <w:rFonts w:cstheme="minorHAnsi"/>
            <w:color w:val="000000"/>
          </w:rPr>
          <w:t>īrīt no betona</w:t>
        </w:r>
      </w:ins>
      <w:ins w:id="322" w:author="User" w:date="2023-01-23T17:09:00Z">
        <w:r w:rsidR="00B825A0">
          <w:rPr>
            <w:rFonts w:cstheme="minorHAnsi"/>
            <w:color w:val="000000"/>
          </w:rPr>
          <w:t xml:space="preserve">. </w:t>
        </w:r>
      </w:ins>
      <w:ins w:id="323" w:author="User" w:date="2023-01-23T17:08:00Z">
        <w:r w:rsidR="00B825A0">
          <w:rPr>
            <w:rFonts w:cstheme="minorHAnsi"/>
            <w:color w:val="000000"/>
          </w:rPr>
          <w:t xml:space="preserve"> </w:t>
        </w:r>
      </w:ins>
      <w:ins w:id="324" w:author="User" w:date="2023-01-23T17:09:00Z">
        <w:r w:rsidR="00B825A0">
          <w:rPr>
            <w:rFonts w:cstheme="minorHAnsi"/>
            <w:color w:val="000000"/>
          </w:rPr>
          <w:t>Ja nepieciešams, pielietot smilšu strūklu.</w:t>
        </w:r>
      </w:ins>
      <w:ins w:id="325" w:author="User" w:date="2023-01-23T17:10:00Z">
        <w:r w:rsidR="00B825A0" w:rsidRPr="00B825A0">
          <w:rPr>
            <w:rFonts w:cstheme="minorHAnsi"/>
            <w:color w:val="000000"/>
          </w:rPr>
          <w:t xml:space="preserve"> </w:t>
        </w:r>
        <w:r w:rsidR="00B825A0">
          <w:rPr>
            <w:rFonts w:cstheme="minorHAnsi"/>
            <w:color w:val="000000"/>
          </w:rPr>
          <w:t xml:space="preserve">Stiegru pārlaidumi starp esošo un jauno stiegrojumu ir 200 mm. Stiegrojumu izlaidumus sametināt ar jaunām stiegrām atbilstoši rasējumiem. </w:t>
        </w:r>
      </w:ins>
    </w:p>
    <w:p w14:paraId="1FDAB911" w14:textId="7CCB6BAE" w:rsidR="009021DA" w:rsidRPr="001B3D13" w:rsidRDefault="009021DA" w:rsidP="002C7F31">
      <w:pPr>
        <w:pStyle w:val="Default"/>
        <w:spacing w:line="276" w:lineRule="auto"/>
        <w:jc w:val="both"/>
        <w:rPr>
          <w:rFonts w:asciiTheme="minorHAnsi" w:hAnsiTheme="minorHAnsi" w:cstheme="minorHAnsi"/>
          <w:b/>
          <w:bCs/>
        </w:rPr>
      </w:pPr>
    </w:p>
    <w:p w14:paraId="640BEB25" w14:textId="2A1BB2C1" w:rsidR="009021DA" w:rsidRPr="001B3D13" w:rsidDel="00B825A0" w:rsidRDefault="009021DA" w:rsidP="002C7F31">
      <w:pPr>
        <w:pStyle w:val="Default"/>
        <w:spacing w:line="276" w:lineRule="auto"/>
        <w:jc w:val="both"/>
        <w:rPr>
          <w:del w:id="326" w:author="User" w:date="2023-01-23T17:09:00Z"/>
          <w:rFonts w:asciiTheme="minorHAnsi" w:hAnsiTheme="minorHAnsi" w:cstheme="minorHAnsi"/>
          <w:sz w:val="22"/>
          <w:szCs w:val="22"/>
        </w:rPr>
      </w:pPr>
      <w:del w:id="327" w:author="User" w:date="2023-01-23T17:09:00Z">
        <w:r w:rsidRPr="001B3D13" w:rsidDel="00B825A0">
          <w:rPr>
            <w:rFonts w:asciiTheme="minorHAnsi" w:hAnsiTheme="minorHAnsi" w:cstheme="minorHAnsi"/>
            <w:sz w:val="22"/>
            <w:szCs w:val="22"/>
          </w:rPr>
          <w:delText>A - labas saistes nosacījumi:</w:delText>
        </w:r>
      </w:del>
    </w:p>
    <w:p w14:paraId="3848C914" w14:textId="03A55D4D" w:rsidR="009021DA" w:rsidRPr="001B3D13" w:rsidDel="00B825A0" w:rsidRDefault="009021DA" w:rsidP="002C7F31">
      <w:pPr>
        <w:pStyle w:val="Default"/>
        <w:spacing w:line="276" w:lineRule="auto"/>
        <w:jc w:val="both"/>
        <w:rPr>
          <w:del w:id="328" w:author="User" w:date="2023-01-23T17:09:00Z"/>
          <w:rFonts w:asciiTheme="minorHAnsi" w:hAnsiTheme="minorHAnsi" w:cstheme="minorHAnsi"/>
          <w:sz w:val="22"/>
          <w:szCs w:val="22"/>
        </w:rPr>
      </w:pPr>
    </w:p>
    <w:p w14:paraId="5B56C78D" w14:textId="626210F9" w:rsidR="009021DA" w:rsidRPr="001B3D13" w:rsidDel="00B825A0" w:rsidRDefault="009021DA" w:rsidP="002C7F31">
      <w:pPr>
        <w:pStyle w:val="Default"/>
        <w:numPr>
          <w:ilvl w:val="0"/>
          <w:numId w:val="39"/>
        </w:numPr>
        <w:spacing w:line="276" w:lineRule="auto"/>
        <w:jc w:val="both"/>
        <w:rPr>
          <w:del w:id="329" w:author="User" w:date="2023-01-23T17:09:00Z"/>
          <w:rFonts w:asciiTheme="minorHAnsi" w:hAnsiTheme="minorHAnsi" w:cstheme="minorHAnsi"/>
          <w:sz w:val="22"/>
          <w:szCs w:val="22"/>
        </w:rPr>
      </w:pPr>
      <w:del w:id="330" w:author="User" w:date="2023-01-23T17:09:00Z">
        <w:r w:rsidRPr="001B3D13" w:rsidDel="00B825A0">
          <w:rPr>
            <w:rFonts w:asciiTheme="minorHAnsi" w:hAnsiTheme="minorHAnsi" w:cstheme="minorHAnsi"/>
            <w:sz w:val="22"/>
            <w:szCs w:val="22"/>
          </w:rPr>
          <w:delText>visi vertikālie stieņi;</w:delText>
        </w:r>
      </w:del>
    </w:p>
    <w:p w14:paraId="2B324A69" w14:textId="05057425" w:rsidR="009021DA" w:rsidRPr="001B3D13" w:rsidDel="00B825A0" w:rsidRDefault="009021DA" w:rsidP="002C7F31">
      <w:pPr>
        <w:pStyle w:val="Default"/>
        <w:numPr>
          <w:ilvl w:val="0"/>
          <w:numId w:val="39"/>
        </w:numPr>
        <w:spacing w:line="276" w:lineRule="auto"/>
        <w:jc w:val="both"/>
        <w:rPr>
          <w:del w:id="331" w:author="User" w:date="2023-01-23T17:09:00Z"/>
          <w:rFonts w:asciiTheme="minorHAnsi" w:hAnsiTheme="minorHAnsi" w:cstheme="minorHAnsi"/>
          <w:sz w:val="22"/>
          <w:szCs w:val="22"/>
        </w:rPr>
      </w:pPr>
      <w:del w:id="332" w:author="User" w:date="2023-01-23T17:09:00Z">
        <w:r w:rsidRPr="001B3D13" w:rsidDel="00B825A0">
          <w:rPr>
            <w:rFonts w:asciiTheme="minorHAnsi" w:hAnsiTheme="minorHAnsi" w:cstheme="minorHAnsi"/>
            <w:sz w:val="22"/>
            <w:szCs w:val="22"/>
          </w:rPr>
          <w:delText>horizontālie stieņi zemāk par 300mm no sieniņas augšas;</w:delText>
        </w:r>
      </w:del>
    </w:p>
    <w:p w14:paraId="435D5DFC" w14:textId="2A74DD18" w:rsidR="009021DA" w:rsidRPr="001B3D13" w:rsidDel="00B825A0" w:rsidRDefault="009021DA" w:rsidP="002C7F31">
      <w:pPr>
        <w:pStyle w:val="Default"/>
        <w:numPr>
          <w:ilvl w:val="0"/>
          <w:numId w:val="39"/>
        </w:numPr>
        <w:spacing w:line="276" w:lineRule="auto"/>
        <w:jc w:val="both"/>
        <w:rPr>
          <w:del w:id="333" w:author="User" w:date="2023-01-23T17:09:00Z"/>
          <w:rFonts w:asciiTheme="minorHAnsi" w:hAnsiTheme="minorHAnsi" w:cstheme="minorHAnsi"/>
          <w:sz w:val="22"/>
          <w:szCs w:val="22"/>
        </w:rPr>
      </w:pPr>
      <w:del w:id="334" w:author="User" w:date="2023-01-23T17:09:00Z">
        <w:r w:rsidRPr="001B3D13" w:rsidDel="00B825A0">
          <w:rPr>
            <w:rFonts w:asciiTheme="minorHAnsi" w:hAnsiTheme="minorHAnsi" w:cstheme="minorHAnsi"/>
            <w:sz w:val="22"/>
            <w:szCs w:val="22"/>
          </w:rPr>
          <w:delText>horizontālie stieņi zemāk par h/2 no plātnes apakšas, kur h ir plātnes biezums.</w:delText>
        </w:r>
      </w:del>
    </w:p>
    <w:p w14:paraId="6FEB5D18" w14:textId="6052BD5B" w:rsidR="009021DA" w:rsidRPr="001B3D13" w:rsidDel="00B825A0" w:rsidRDefault="009021DA" w:rsidP="002C7F31">
      <w:pPr>
        <w:pStyle w:val="Default"/>
        <w:spacing w:line="276" w:lineRule="auto"/>
        <w:jc w:val="both"/>
        <w:rPr>
          <w:del w:id="335" w:author="User" w:date="2023-01-23T17:09:00Z"/>
          <w:rFonts w:asciiTheme="minorHAnsi" w:hAnsiTheme="minorHAnsi" w:cstheme="minorHAnsi"/>
          <w:sz w:val="22"/>
          <w:szCs w:val="22"/>
        </w:rPr>
      </w:pPr>
    </w:p>
    <w:p w14:paraId="335F45AD" w14:textId="1C8D5088" w:rsidR="009021DA" w:rsidRPr="001B3D13" w:rsidDel="00B825A0" w:rsidRDefault="009021DA" w:rsidP="002C7F31">
      <w:pPr>
        <w:pStyle w:val="Default"/>
        <w:spacing w:line="276" w:lineRule="auto"/>
        <w:jc w:val="both"/>
        <w:rPr>
          <w:del w:id="336" w:author="User" w:date="2023-01-23T17:09:00Z"/>
          <w:rFonts w:asciiTheme="minorHAnsi" w:hAnsiTheme="minorHAnsi" w:cstheme="minorHAnsi"/>
          <w:sz w:val="22"/>
          <w:szCs w:val="22"/>
        </w:rPr>
      </w:pPr>
      <w:del w:id="337" w:author="User" w:date="2023-01-23T17:09:00Z">
        <w:r w:rsidRPr="001B3D13" w:rsidDel="00B825A0">
          <w:rPr>
            <w:rFonts w:asciiTheme="minorHAnsi" w:hAnsiTheme="minorHAnsi" w:cstheme="minorHAnsi"/>
            <w:sz w:val="22"/>
            <w:szCs w:val="22"/>
          </w:rPr>
          <w:delText>B - sliktas saistes nosacījumi:</w:delText>
        </w:r>
      </w:del>
    </w:p>
    <w:p w14:paraId="6900BD4F" w14:textId="74572242" w:rsidR="009021DA" w:rsidRPr="001B3D13" w:rsidDel="00B825A0" w:rsidRDefault="009021DA" w:rsidP="002C7F31">
      <w:pPr>
        <w:pStyle w:val="Default"/>
        <w:spacing w:line="276" w:lineRule="auto"/>
        <w:jc w:val="both"/>
        <w:rPr>
          <w:del w:id="338" w:author="User" w:date="2023-01-23T17:09:00Z"/>
          <w:rFonts w:asciiTheme="minorHAnsi" w:hAnsiTheme="minorHAnsi" w:cstheme="minorHAnsi"/>
          <w:sz w:val="22"/>
          <w:szCs w:val="22"/>
        </w:rPr>
      </w:pPr>
    </w:p>
    <w:p w14:paraId="5C6B7A21" w14:textId="3B8B6CCA" w:rsidR="009021DA" w:rsidRPr="001B3D13" w:rsidDel="00B825A0" w:rsidRDefault="009021DA" w:rsidP="002C7F31">
      <w:pPr>
        <w:pStyle w:val="Default"/>
        <w:numPr>
          <w:ilvl w:val="0"/>
          <w:numId w:val="40"/>
        </w:numPr>
        <w:spacing w:line="276" w:lineRule="auto"/>
        <w:jc w:val="both"/>
        <w:rPr>
          <w:del w:id="339" w:author="User" w:date="2023-01-23T17:09:00Z"/>
          <w:rFonts w:asciiTheme="minorHAnsi" w:hAnsiTheme="minorHAnsi" w:cstheme="minorHAnsi"/>
          <w:sz w:val="22"/>
          <w:szCs w:val="22"/>
        </w:rPr>
      </w:pPr>
      <w:del w:id="340" w:author="User" w:date="2023-01-23T17:09:00Z">
        <w:r w:rsidRPr="001B3D13" w:rsidDel="00B825A0">
          <w:rPr>
            <w:rFonts w:asciiTheme="minorHAnsi" w:hAnsiTheme="minorHAnsi" w:cstheme="minorHAnsi"/>
            <w:sz w:val="22"/>
            <w:szCs w:val="22"/>
          </w:rPr>
          <w:delText>horizontālie stieņi augstāk par 300mm no sieniņas augšas;</w:delText>
        </w:r>
      </w:del>
    </w:p>
    <w:p w14:paraId="22393C8D" w14:textId="220C3CB6" w:rsidR="009021DA" w:rsidRPr="001B3D13" w:rsidDel="00B825A0" w:rsidRDefault="009021DA" w:rsidP="002C7F31">
      <w:pPr>
        <w:pStyle w:val="Default"/>
        <w:numPr>
          <w:ilvl w:val="0"/>
          <w:numId w:val="40"/>
        </w:numPr>
        <w:spacing w:line="276" w:lineRule="auto"/>
        <w:jc w:val="both"/>
        <w:rPr>
          <w:del w:id="341" w:author="User" w:date="2023-01-23T17:09:00Z"/>
          <w:rFonts w:asciiTheme="minorHAnsi" w:hAnsiTheme="minorHAnsi" w:cstheme="minorHAnsi"/>
          <w:sz w:val="22"/>
          <w:szCs w:val="22"/>
        </w:rPr>
      </w:pPr>
      <w:del w:id="342" w:author="User" w:date="2023-01-23T17:09:00Z">
        <w:r w:rsidRPr="001B3D13" w:rsidDel="00B825A0">
          <w:rPr>
            <w:rFonts w:asciiTheme="minorHAnsi" w:hAnsiTheme="minorHAnsi" w:cstheme="minorHAnsi"/>
            <w:sz w:val="22"/>
            <w:szCs w:val="22"/>
          </w:rPr>
          <w:delText>horizontālie stieņi augstāk par h/2 no plātnes apakšas, kur h ir plātnes biezums.</w:delText>
        </w:r>
      </w:del>
    </w:p>
    <w:p w14:paraId="08D4AAAB" w14:textId="4A81D447" w:rsidR="009021DA" w:rsidRPr="001B3D13" w:rsidDel="00B825A0" w:rsidRDefault="009021DA" w:rsidP="002C7F31">
      <w:pPr>
        <w:pStyle w:val="Default"/>
        <w:spacing w:line="276" w:lineRule="auto"/>
        <w:jc w:val="both"/>
        <w:rPr>
          <w:del w:id="343" w:author="User" w:date="2023-01-23T17:09:00Z"/>
          <w:rFonts w:asciiTheme="minorHAnsi" w:hAnsiTheme="minorHAnsi" w:cstheme="minorHAnsi"/>
          <w:sz w:val="22"/>
          <w:szCs w:val="22"/>
        </w:rPr>
      </w:pPr>
    </w:p>
    <w:p w14:paraId="61A4137F" w14:textId="585F53AB" w:rsidR="009021DA" w:rsidRPr="001B3D13" w:rsidDel="00B825A0" w:rsidRDefault="009021DA" w:rsidP="002C7F31">
      <w:pPr>
        <w:pStyle w:val="Default"/>
        <w:spacing w:line="276" w:lineRule="auto"/>
        <w:jc w:val="both"/>
        <w:rPr>
          <w:del w:id="344" w:author="User" w:date="2023-01-23T17:09:00Z"/>
          <w:rFonts w:asciiTheme="minorHAnsi" w:hAnsiTheme="minorHAnsi" w:cstheme="minorHAnsi"/>
          <w:sz w:val="22"/>
          <w:szCs w:val="22"/>
        </w:rPr>
      </w:pPr>
      <w:del w:id="345" w:author="User" w:date="2023-01-23T17:09:00Z">
        <w:r w:rsidRPr="001B3D13" w:rsidDel="00B825A0">
          <w:rPr>
            <w:rFonts w:asciiTheme="minorHAnsi" w:hAnsiTheme="minorHAnsi" w:cstheme="minorHAnsi"/>
            <w:sz w:val="22"/>
            <w:szCs w:val="22"/>
          </w:rPr>
          <w:delText>C</w:delText>
        </w:r>
        <w:r w:rsidR="00FC1040" w:rsidRPr="001B3D13" w:rsidDel="00B825A0">
          <w:rPr>
            <w:rFonts w:asciiTheme="minorHAnsi" w:hAnsiTheme="minorHAnsi" w:cstheme="minorHAnsi"/>
            <w:sz w:val="22"/>
            <w:szCs w:val="22"/>
          </w:rPr>
          <w:delText xml:space="preserve"> </w:delText>
        </w:r>
        <w:r w:rsidRPr="001B3D13" w:rsidDel="00B825A0">
          <w:rPr>
            <w:rFonts w:asciiTheme="minorHAnsi" w:hAnsiTheme="minorHAnsi" w:cstheme="minorHAnsi"/>
            <w:sz w:val="22"/>
            <w:szCs w:val="22"/>
          </w:rPr>
          <w:delText>-</w:delText>
        </w:r>
        <w:r w:rsidR="00FC1040" w:rsidRPr="001B3D13" w:rsidDel="00B825A0">
          <w:rPr>
            <w:rFonts w:asciiTheme="minorHAnsi" w:hAnsiTheme="minorHAnsi" w:cstheme="minorHAnsi"/>
            <w:sz w:val="22"/>
            <w:szCs w:val="22"/>
          </w:rPr>
          <w:delText xml:space="preserve"> </w:delText>
        </w:r>
        <w:r w:rsidRPr="001B3D13" w:rsidDel="00B825A0">
          <w:rPr>
            <w:rFonts w:asciiTheme="minorHAnsi" w:hAnsiTheme="minorHAnsi" w:cstheme="minorHAnsi"/>
            <w:sz w:val="22"/>
            <w:szCs w:val="22"/>
          </w:rPr>
          <w:delText xml:space="preserve">vairāk kā 1/3 no stieņiem vienā šķēlienā ir ar pārlaidumiem </w:delText>
        </w:r>
        <w:r w:rsidRPr="001B3D13" w:rsidDel="00B825A0">
          <w:rPr>
            <w:rFonts w:asciiTheme="minorHAnsi" w:hAnsiTheme="minorHAnsi" w:cstheme="minorHAnsi"/>
            <w:b/>
            <w:bCs/>
            <w:sz w:val="22"/>
            <w:szCs w:val="22"/>
          </w:rPr>
          <w:delText>vai</w:delText>
        </w:r>
        <w:r w:rsidRPr="001B3D13" w:rsidDel="00B825A0">
          <w:rPr>
            <w:rFonts w:asciiTheme="minorHAnsi" w:hAnsiTheme="minorHAnsi" w:cstheme="minorHAnsi"/>
            <w:sz w:val="22"/>
            <w:szCs w:val="22"/>
          </w:rPr>
          <w:delText xml:space="preserve"> brīvā sprauga starp stieņiem ar pārlaidumiem &lt; 100 mm.</w:delText>
        </w:r>
      </w:del>
    </w:p>
    <w:p w14:paraId="6E8CE3DF" w14:textId="5C19A022" w:rsidR="009021DA" w:rsidRPr="001B3D13" w:rsidDel="00B825A0" w:rsidRDefault="009021DA" w:rsidP="002C7F31">
      <w:pPr>
        <w:pStyle w:val="Default"/>
        <w:spacing w:line="276" w:lineRule="auto"/>
        <w:jc w:val="both"/>
        <w:rPr>
          <w:del w:id="346" w:author="User" w:date="2023-01-23T17:09:00Z"/>
          <w:rFonts w:asciiTheme="minorHAnsi" w:hAnsiTheme="minorHAnsi" w:cstheme="minorHAnsi"/>
          <w:sz w:val="22"/>
          <w:szCs w:val="22"/>
        </w:rPr>
      </w:pPr>
    </w:p>
    <w:p w14:paraId="2E0EE211" w14:textId="7809F46E" w:rsidR="009021DA" w:rsidRPr="001B3D13" w:rsidDel="00B825A0" w:rsidRDefault="009021DA" w:rsidP="002C7F31">
      <w:pPr>
        <w:pStyle w:val="Default"/>
        <w:spacing w:line="276" w:lineRule="auto"/>
        <w:jc w:val="both"/>
        <w:rPr>
          <w:del w:id="347" w:author="User" w:date="2023-01-23T17:09:00Z"/>
          <w:rFonts w:asciiTheme="minorHAnsi" w:hAnsiTheme="minorHAnsi" w:cstheme="minorHAnsi"/>
          <w:sz w:val="22"/>
          <w:szCs w:val="22"/>
        </w:rPr>
      </w:pPr>
      <w:del w:id="348" w:author="User" w:date="2023-01-23T17:09:00Z">
        <w:r w:rsidRPr="001B3D13" w:rsidDel="00B825A0">
          <w:rPr>
            <w:rFonts w:asciiTheme="minorHAnsi" w:hAnsiTheme="minorHAnsi" w:cstheme="minorHAnsi"/>
            <w:sz w:val="22"/>
            <w:szCs w:val="22"/>
          </w:rPr>
          <w:delText>D</w:delText>
        </w:r>
        <w:r w:rsidR="00FC1040" w:rsidRPr="001B3D13" w:rsidDel="00B825A0">
          <w:rPr>
            <w:rFonts w:asciiTheme="minorHAnsi" w:hAnsiTheme="minorHAnsi" w:cstheme="minorHAnsi"/>
            <w:sz w:val="22"/>
            <w:szCs w:val="22"/>
          </w:rPr>
          <w:delText xml:space="preserve"> </w:delText>
        </w:r>
        <w:r w:rsidRPr="001B3D13" w:rsidDel="00B825A0">
          <w:rPr>
            <w:rFonts w:asciiTheme="minorHAnsi" w:hAnsiTheme="minorHAnsi" w:cstheme="minorHAnsi"/>
            <w:sz w:val="22"/>
            <w:szCs w:val="22"/>
          </w:rPr>
          <w:delText xml:space="preserve">- </w:delText>
        </w:r>
        <w:r w:rsidR="00FC1040" w:rsidRPr="001B3D13" w:rsidDel="00B825A0">
          <w:rPr>
            <w:rFonts w:asciiTheme="minorHAnsi" w:hAnsiTheme="minorHAnsi" w:cstheme="minorHAnsi"/>
            <w:sz w:val="22"/>
            <w:szCs w:val="22"/>
          </w:rPr>
          <w:delText xml:space="preserve">vairāk kā 1/3 no stieņiem vienā šķēlienā ir ar pārlaidumiem </w:delText>
        </w:r>
        <w:r w:rsidR="00FC1040" w:rsidRPr="001B3D13" w:rsidDel="00B825A0">
          <w:rPr>
            <w:rFonts w:asciiTheme="minorHAnsi" w:hAnsiTheme="minorHAnsi" w:cstheme="minorHAnsi"/>
            <w:b/>
            <w:bCs/>
            <w:sz w:val="22"/>
            <w:szCs w:val="22"/>
          </w:rPr>
          <w:delText>un</w:delText>
        </w:r>
        <w:r w:rsidR="00FC1040" w:rsidRPr="001B3D13" w:rsidDel="00B825A0">
          <w:rPr>
            <w:rFonts w:asciiTheme="minorHAnsi" w:hAnsiTheme="minorHAnsi" w:cstheme="minorHAnsi"/>
            <w:sz w:val="22"/>
            <w:szCs w:val="22"/>
          </w:rPr>
          <w:delText xml:space="preserve"> brīvā sprauga starp stieņiem ar pārlaidumiem &lt; 100 mm.</w:delText>
        </w:r>
      </w:del>
    </w:p>
    <w:p w14:paraId="0C0369FD" w14:textId="30F327A8" w:rsidR="009021DA" w:rsidRPr="001B3D13" w:rsidDel="00B825A0" w:rsidRDefault="009021DA" w:rsidP="002C7F31">
      <w:pPr>
        <w:pStyle w:val="Default"/>
        <w:spacing w:line="276" w:lineRule="auto"/>
        <w:jc w:val="both"/>
        <w:rPr>
          <w:del w:id="349" w:author="User" w:date="2023-01-23T17:09:00Z"/>
          <w:rFonts w:asciiTheme="minorHAnsi" w:hAnsiTheme="minorHAnsi" w:cstheme="minorHAnsi"/>
          <w:sz w:val="22"/>
          <w:szCs w:val="22"/>
        </w:rPr>
      </w:pPr>
    </w:p>
    <w:p w14:paraId="7A05D125" w14:textId="77777777" w:rsidR="009021DA"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Stiegrojuma tērauda pārbaude jāveic tajā apjomā un ar tām metodēm, kas aprakstītas, LVS EN 10080:2006 “Tērauds betona stiegrojumam. Metināms stiegrojuma tērauds. Vispārīgi”.</w:t>
      </w:r>
    </w:p>
    <w:p w14:paraId="4C356829" w14:textId="77777777" w:rsidR="009021DA"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Katrai stiegrojuma stieņu piegādei līdzi ir jābūt ražotāja pārbaudes sertifikātam, saskaņā ar LVS EN 10080 8.nodaļas “Atbilstības novērtēšana” un 9.nodaļas “Pārbaudes metodes” prasībām.</w:t>
      </w:r>
    </w:p>
    <w:p w14:paraId="37E9C024" w14:textId="77777777" w:rsidR="009021DA"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Stiegrojuma izvietojuma pielaides dotas LVS EN 13670:2012, 10.6. punkta b. apakšpunktā. Stiegrojuma pārbaudes ir jāveic saskaņā ar LVS EN 13670:2012, 4.3 sadaļas prasībām.</w:t>
      </w:r>
    </w:p>
    <w:p w14:paraId="64D4F147" w14:textId="79FE9FB4" w:rsidR="00790658"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Vienmēr pēc stiegrojuma saņemšanas no piegādātāja, Būv</w:t>
      </w:r>
      <w:r w:rsidR="00083A9B">
        <w:rPr>
          <w:rFonts w:asciiTheme="minorHAnsi" w:hAnsiTheme="minorHAnsi" w:cstheme="minorHAnsi"/>
          <w:sz w:val="22"/>
          <w:szCs w:val="22"/>
        </w:rPr>
        <w:t>darbu veicējam</w:t>
      </w:r>
      <w:r w:rsidRPr="001B3D13">
        <w:rPr>
          <w:rFonts w:asciiTheme="minorHAnsi" w:hAnsiTheme="minorHAnsi" w:cstheme="minorHAnsi"/>
          <w:sz w:val="22"/>
          <w:szCs w:val="22"/>
        </w:rPr>
        <w:t xml:space="preserve"> jāveic kontrole par tā atbilstību pasūtījumam, sertifikātam un marķējumam, par pārbaudes rezultātiem ir jāsastāda akts.</w:t>
      </w:r>
    </w:p>
    <w:p w14:paraId="1D7CF75A" w14:textId="2E469528" w:rsidR="009021DA"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Betona aizsargkārtas biezuma kontrole jāveic vismaz 3% betona virsmas.</w:t>
      </w:r>
    </w:p>
    <w:p w14:paraId="635B29B5" w14:textId="77777777" w:rsidR="009021DA"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Stiegras, kuru šķērsgriezums ir mazāks par norādīto, vai kuros redzamas perpendikulāras plaisas un izliekumi vai citi bojājumi ir jāizbrāķē.</w:t>
      </w:r>
    </w:p>
    <w:p w14:paraId="3B5C0149" w14:textId="77777777" w:rsidR="009021DA"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Stiegrojumu mēra kā atbilstoša diametra neto stiegrojuma daudzumu, pamatojoties uz LVS EN 10080 norādīto nominālo svaru, bez papildus stiegrojuma apjoma pārlaidumiem un galiem. Montāžas stieņus, stiegrojuma pārlaidumu garumus, </w:t>
      </w:r>
      <w:proofErr w:type="spellStart"/>
      <w:r w:rsidRPr="001B3D13">
        <w:rPr>
          <w:rFonts w:asciiTheme="minorHAnsi" w:hAnsiTheme="minorHAnsi" w:cstheme="minorHAnsi"/>
          <w:sz w:val="22"/>
          <w:szCs w:val="22"/>
        </w:rPr>
        <w:t>distancerus</w:t>
      </w:r>
      <w:proofErr w:type="spellEnd"/>
      <w:r w:rsidRPr="001B3D13">
        <w:rPr>
          <w:rFonts w:asciiTheme="minorHAnsi" w:hAnsiTheme="minorHAnsi" w:cstheme="minorHAnsi"/>
          <w:sz w:val="22"/>
          <w:szCs w:val="22"/>
        </w:rPr>
        <w:t>, savienojuma stieples, stiegrojumu fiksējošas stiegras u.c. nepieciešamos palīglīdzekļus ir jāierēķina stiegrojuma vienības cenā. Minētais attiecas arī uz stiegrojuma metinājuma šuvēm un stiegrām, kuras būvdarbu veicējs vēlas izmantot kā konstruktīvo stiegrojumu.</w:t>
      </w:r>
    </w:p>
    <w:p w14:paraId="22EEF796" w14:textId="53AA2303" w:rsidR="009021DA" w:rsidRPr="001B3D13" w:rsidRDefault="009021DA" w:rsidP="002C7F31">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Mērvienība: t.</w:t>
      </w:r>
    </w:p>
    <w:p w14:paraId="1D8E2C61" w14:textId="030267E6" w:rsidR="001A67CD" w:rsidRPr="001B3D13" w:rsidRDefault="001A67CD" w:rsidP="001A67CD">
      <w:pPr>
        <w:pStyle w:val="Default"/>
        <w:spacing w:line="276" w:lineRule="auto"/>
        <w:rPr>
          <w:rFonts w:asciiTheme="minorHAnsi" w:hAnsiTheme="minorHAnsi" w:cstheme="minorHAnsi"/>
          <w:sz w:val="22"/>
          <w:szCs w:val="22"/>
        </w:rPr>
      </w:pPr>
    </w:p>
    <w:p w14:paraId="5E1F75D6" w14:textId="6FF975A8" w:rsidR="005A1E08" w:rsidRDefault="005A1E08" w:rsidP="008748A7">
      <w:pPr>
        <w:widowControl w:val="0"/>
        <w:suppressAutoHyphens/>
        <w:spacing w:after="0" w:line="240" w:lineRule="auto"/>
        <w:jc w:val="both"/>
        <w:rPr>
          <w:ins w:id="350" w:author="User" w:date="2022-12-12T14:55:00Z"/>
          <w:rFonts w:eastAsiaTheme="majorEastAsia" w:cstheme="minorHAnsi"/>
          <w:color w:val="2E74B5" w:themeColor="accent1" w:themeShade="BF"/>
          <w:sz w:val="24"/>
          <w:szCs w:val="24"/>
        </w:rPr>
      </w:pPr>
      <w:r w:rsidRPr="008748A7">
        <w:rPr>
          <w:rFonts w:eastAsiaTheme="majorEastAsia" w:cstheme="minorHAnsi"/>
          <w:color w:val="2E74B5" w:themeColor="accent1" w:themeShade="BF"/>
          <w:sz w:val="24"/>
          <w:szCs w:val="24"/>
        </w:rPr>
        <w:t>3.4.3 Veidņi</w:t>
      </w:r>
    </w:p>
    <w:p w14:paraId="213853AF" w14:textId="77777777" w:rsidR="00DC528B" w:rsidRPr="008748A7" w:rsidRDefault="00DC528B" w:rsidP="008748A7">
      <w:pPr>
        <w:widowControl w:val="0"/>
        <w:suppressAutoHyphens/>
        <w:spacing w:after="0" w:line="240" w:lineRule="auto"/>
        <w:jc w:val="both"/>
        <w:rPr>
          <w:rFonts w:eastAsiaTheme="majorEastAsia" w:cstheme="minorHAnsi"/>
          <w:color w:val="2E74B5" w:themeColor="accent1" w:themeShade="BF"/>
          <w:sz w:val="24"/>
          <w:szCs w:val="24"/>
        </w:rPr>
      </w:pPr>
    </w:p>
    <w:p w14:paraId="77F87AAA"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Process aptver veidņu izbūvi un nojaukšanu kopā ar nepieciešamajiem nostiprinājumiem un atbalstiem, oderēšanu, gropēšanu, tehnoloģisko logu izveidi. Process aptver kompleksu veidņu izbūvi ar tādu ģeometriju, kas norādīta rasējumos.</w:t>
      </w:r>
    </w:p>
    <w:p w14:paraId="1286C97E"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Veidņu materiāliem jābūt tādai stiprībai, līdzenumam un virsmas struktūrai, kas ļauj izpildīt tās prasības, ko izvirza gatavai betona virsmai. Veidņu materiāliem ir jāizpilda prasības, kas dotas LVS EN 13670:2012 5.2. nodaļā. Veidņu vairogiem aukstā gadalaikā jābūt atbilstoši betona </w:t>
      </w:r>
      <w:proofErr w:type="spellStart"/>
      <w:r w:rsidRPr="001B3D13">
        <w:rPr>
          <w:rFonts w:asciiTheme="minorHAnsi" w:hAnsiTheme="minorHAnsi" w:cstheme="minorHAnsi"/>
          <w:sz w:val="22"/>
          <w:szCs w:val="22"/>
        </w:rPr>
        <w:t>siltumizdalījuma</w:t>
      </w:r>
      <w:proofErr w:type="spellEnd"/>
      <w:r w:rsidRPr="001B3D13">
        <w:rPr>
          <w:rFonts w:asciiTheme="minorHAnsi" w:hAnsiTheme="minorHAnsi" w:cstheme="minorHAnsi"/>
          <w:sz w:val="22"/>
          <w:szCs w:val="22"/>
        </w:rPr>
        <w:t xml:space="preserve"> </w:t>
      </w:r>
      <w:proofErr w:type="spellStart"/>
      <w:r w:rsidRPr="001B3D13">
        <w:rPr>
          <w:rFonts w:asciiTheme="minorHAnsi" w:hAnsiTheme="minorHAnsi" w:cstheme="minorHAnsi"/>
          <w:sz w:val="22"/>
          <w:szCs w:val="22"/>
        </w:rPr>
        <w:t>siltumtehniskiem</w:t>
      </w:r>
      <w:proofErr w:type="spellEnd"/>
      <w:r w:rsidRPr="001B3D13">
        <w:rPr>
          <w:rFonts w:asciiTheme="minorHAnsi" w:hAnsiTheme="minorHAnsi" w:cstheme="minorHAnsi"/>
          <w:sz w:val="22"/>
          <w:szCs w:val="22"/>
        </w:rPr>
        <w:t xml:space="preserve"> aprēķiniem. Stūra </w:t>
      </w:r>
      <w:proofErr w:type="spellStart"/>
      <w:r w:rsidRPr="001B3D13">
        <w:rPr>
          <w:rFonts w:asciiTheme="minorHAnsi" w:hAnsiTheme="minorHAnsi" w:cstheme="minorHAnsi"/>
          <w:sz w:val="22"/>
          <w:szCs w:val="22"/>
        </w:rPr>
        <w:t>nošļaupumu</w:t>
      </w:r>
      <w:proofErr w:type="spellEnd"/>
      <w:r w:rsidRPr="001B3D13">
        <w:rPr>
          <w:rFonts w:asciiTheme="minorHAnsi" w:hAnsiTheme="minorHAnsi" w:cstheme="minorHAnsi"/>
          <w:sz w:val="22"/>
          <w:szCs w:val="22"/>
        </w:rPr>
        <w:t xml:space="preserve"> veidošanai izmantot koka līstes, plastmasas līstes nav pieļaujams lietot. Veidnim ir jābūt tik blīvam un stingram, lai netiktu izskalots cementa piens, ķīmiskas vai mehāniskas iedarbības rezultātā nenotiktu betona formas maiņa pirms tā sacietēšanas, tā pazeminot betonēšanas darbu kvalitāti.</w:t>
      </w:r>
    </w:p>
    <w:p w14:paraId="57EC9275"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Veidnim ieskaitot tā atbalsta un iestiprinājuma konstrukcijas, ir jāiztur gan pastāvīgās (betona veidņu pašsvars, betona spiediena slodze, u.c.), gan īslaicīgās tehnoloģiskās slodzes (aprīkojums būvniecības procesa nodrošināšanai). Tā konstrukcijai ir jābūt tādai, lai būvniecības laikā konstrukcijā nerastos plaisas vai deformācijas, kas lielākas par pielaidēs norādītajām.</w:t>
      </w:r>
    </w:p>
    <w:p w14:paraId="29BB6860"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Veidņu ģeometrijai ir jāatbilst projektā paredzētajiem konstrukcijas izmēriem gan plānā, gan pēc augstuma atzīmēm. Jāpievērš uzmanība veidņu novietojumam, tas nedrīkst būt šķībs vai nelīdzens. Jāņem vērā iespējamās turu deformācijas.</w:t>
      </w:r>
    </w:p>
    <w:p w14:paraId="159FE47F"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EC247E">
        <w:rPr>
          <w:rFonts w:asciiTheme="minorHAnsi" w:hAnsiTheme="minorHAnsi" w:cstheme="minorHAnsi"/>
          <w:sz w:val="22"/>
          <w:szCs w:val="22"/>
        </w:rPr>
        <w:t xml:space="preserve">Visi konstrukcijas izvirzītie stūri </w:t>
      </w:r>
      <w:proofErr w:type="spellStart"/>
      <w:r w:rsidRPr="00EC247E">
        <w:rPr>
          <w:rFonts w:asciiTheme="minorHAnsi" w:hAnsiTheme="minorHAnsi" w:cstheme="minorHAnsi"/>
          <w:sz w:val="22"/>
          <w:szCs w:val="22"/>
        </w:rPr>
        <w:t>nošļaupjami</w:t>
      </w:r>
      <w:proofErr w:type="spellEnd"/>
      <w:r w:rsidRPr="00EC247E">
        <w:rPr>
          <w:rFonts w:asciiTheme="minorHAnsi" w:hAnsiTheme="minorHAnsi" w:cstheme="minorHAnsi"/>
          <w:sz w:val="22"/>
          <w:szCs w:val="22"/>
        </w:rPr>
        <w:t xml:space="preserve"> 20x20, ja rasējumos nav norādīts citādi.</w:t>
      </w:r>
    </w:p>
    <w:p w14:paraId="320DA9C3"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Pirms betona liešanas veidnis un darba šuves jāattīra no netīrumiem, stiepļu atliekām un svešķermeņiem. Veidņu iekšējām virsmām ir jābūt līdzenām, nepiegružotām.</w:t>
      </w:r>
    </w:p>
    <w:p w14:paraId="51367E92"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Darba šuvēs betonu attīrīt ar smilšu strūklu līdz tiek atsegtas betona rupjās pildvielas.</w:t>
      </w:r>
    </w:p>
    <w:p w14:paraId="32A293FC"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Veidņu sienu savstarpējo nostiprināšanu var veikt ar savienotājelementiem, izvilktiem caur pelēkas krāsas plastmasas vai betona caurulēm. Uz redzamām virsmām savienotājelementu caurules jāizvieto regulārā izkārtojumā. Savienotājelementi ir jāaizvāc, kad veidņus nojauc. </w:t>
      </w:r>
      <w:proofErr w:type="spellStart"/>
      <w:r w:rsidRPr="001B3D13">
        <w:rPr>
          <w:rFonts w:asciiTheme="minorHAnsi" w:hAnsiTheme="minorHAnsi" w:cstheme="minorHAnsi"/>
          <w:sz w:val="22"/>
          <w:szCs w:val="22"/>
        </w:rPr>
        <w:t>Savienotājcaurules</w:t>
      </w:r>
      <w:proofErr w:type="spellEnd"/>
      <w:r w:rsidRPr="001B3D13">
        <w:rPr>
          <w:rFonts w:asciiTheme="minorHAnsi" w:hAnsiTheme="minorHAnsi" w:cstheme="minorHAnsi"/>
          <w:sz w:val="22"/>
          <w:szCs w:val="22"/>
        </w:rPr>
        <w:t xml:space="preserve"> aizpildīt ar </w:t>
      </w:r>
      <w:proofErr w:type="spellStart"/>
      <w:r w:rsidRPr="001B3D13">
        <w:rPr>
          <w:rFonts w:asciiTheme="minorHAnsi" w:hAnsiTheme="minorHAnsi" w:cstheme="minorHAnsi"/>
          <w:sz w:val="22"/>
          <w:szCs w:val="22"/>
        </w:rPr>
        <w:t>remontjavu</w:t>
      </w:r>
      <w:proofErr w:type="spellEnd"/>
      <w:r w:rsidRPr="001B3D13">
        <w:rPr>
          <w:rFonts w:asciiTheme="minorHAnsi" w:hAnsiTheme="minorHAnsi" w:cstheme="minorHAnsi"/>
          <w:sz w:val="22"/>
          <w:szCs w:val="22"/>
        </w:rPr>
        <w:t>.</w:t>
      </w:r>
    </w:p>
    <w:p w14:paraId="2214086F"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Veidņu ziede, pārklājums, marķēšana u.tml. nedrīkst nonākt uz stiegrojuma un nedrīkst bojāt vai iekrāsot gatavo betona virsmu vai traucēt deformācijas šuvju veidošanu, vai sekojošo virsmas apstrādi. Veidņus nedrīkst atslābināt vai nojaukt, pirms betons nav sasniedzis vismaz 70% no projektētās stiprību un betona temperatūra izlīdzinājusies ar apkārtējās vides temperatūru.</w:t>
      </w:r>
    </w:p>
    <w:p w14:paraId="759454A6"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Veidņus drīkst demontēt tikai tad, ja Būvdarbu veicējs ir iesniedzis Būvuzraugam dokumentus, kas apstiprina, ka betona stiprība ir pietiekoša un konstrukcijā neradīsies neparedzētas deformācijas.</w:t>
      </w:r>
    </w:p>
    <w:p w14:paraId="56806BB3"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Veidņi ir jāizgatavo tik precīzi un stingri, lai tiktu izpildītas ģeometrisko pielaižu prasības, kas dotas LVS EN 13670 10. nodaļā un G pielikumā. Būvdarbu precizitāte ne zemāka par 1. pielaides klasi atbilstoši LVS EN 13670 10. sadaļai.</w:t>
      </w:r>
    </w:p>
    <w:p w14:paraId="17B09490" w14:textId="4FB53F43"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Būv</w:t>
      </w:r>
      <w:r w:rsidR="008D62F8">
        <w:rPr>
          <w:rFonts w:asciiTheme="minorHAnsi" w:hAnsiTheme="minorHAnsi" w:cstheme="minorHAnsi"/>
          <w:sz w:val="22"/>
          <w:szCs w:val="22"/>
        </w:rPr>
        <w:t>darbu veicējam</w:t>
      </w:r>
      <w:r w:rsidRPr="001B3D13">
        <w:rPr>
          <w:rFonts w:asciiTheme="minorHAnsi" w:hAnsiTheme="minorHAnsi" w:cstheme="minorHAnsi"/>
          <w:sz w:val="22"/>
          <w:szCs w:val="22"/>
        </w:rPr>
        <w:t xml:space="preserve"> ir jānodrošina šādas veidņu kvalitātes kontroles:</w:t>
      </w:r>
    </w:p>
    <w:p w14:paraId="6C400651" w14:textId="77777777" w:rsidR="005A1E08" w:rsidRPr="001B3D13" w:rsidRDefault="005A1E08" w:rsidP="00733BFF">
      <w:pPr>
        <w:pStyle w:val="Default"/>
        <w:numPr>
          <w:ilvl w:val="0"/>
          <w:numId w:val="4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Jāpārbauda veidņu projektu un tā atbilstību konstrukcijai;</w:t>
      </w:r>
    </w:p>
    <w:p w14:paraId="6F3F3F7E" w14:textId="77777777" w:rsidR="005A1E08" w:rsidRPr="001B3D13" w:rsidRDefault="005A1E08" w:rsidP="00733BFF">
      <w:pPr>
        <w:pStyle w:val="Default"/>
        <w:numPr>
          <w:ilvl w:val="0"/>
          <w:numId w:val="4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 xml:space="preserve">Vizuāli jānovērtē veidņa ģeometrija, virsmu kvalitāte, ziedes uzklājums </w:t>
      </w:r>
      <w:proofErr w:type="spellStart"/>
      <w:r w:rsidRPr="001B3D13">
        <w:rPr>
          <w:rFonts w:asciiTheme="minorHAnsi" w:hAnsiTheme="minorHAnsi" w:cstheme="minorHAnsi"/>
          <w:sz w:val="22"/>
          <w:szCs w:val="22"/>
        </w:rPr>
        <w:t>utt</w:t>
      </w:r>
      <w:proofErr w:type="spellEnd"/>
      <w:r w:rsidRPr="001B3D13">
        <w:rPr>
          <w:rFonts w:asciiTheme="minorHAnsi" w:hAnsiTheme="minorHAnsi" w:cstheme="minorHAnsi"/>
          <w:sz w:val="22"/>
          <w:szCs w:val="22"/>
        </w:rPr>
        <w:t>;</w:t>
      </w:r>
    </w:p>
    <w:p w14:paraId="6873BE88" w14:textId="77777777" w:rsidR="005A1E08" w:rsidRPr="001B3D13" w:rsidRDefault="005A1E08" w:rsidP="00733BFF">
      <w:pPr>
        <w:pStyle w:val="Default"/>
        <w:numPr>
          <w:ilvl w:val="0"/>
          <w:numId w:val="4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Pēc veidņa uzbūvēšanas jāizdara detalizētus tā ģeometrisko parametru mērījumus (izklājumu, malas, augstumus, izmērus);</w:t>
      </w:r>
    </w:p>
    <w:p w14:paraId="3B6147B1" w14:textId="77777777" w:rsidR="005A1E08" w:rsidRPr="001B3D13" w:rsidRDefault="005A1E08" w:rsidP="00733BFF">
      <w:pPr>
        <w:pStyle w:val="Default"/>
        <w:numPr>
          <w:ilvl w:val="0"/>
          <w:numId w:val="4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Iztīrītu un sagatavotu veidņu pēdējā pārbaude pirms betonēšanas. Pēc šīs pārbaudes būvdarbu veicējs pieaicina Būvuzraugu veidņu pieņemšanai;</w:t>
      </w:r>
    </w:p>
    <w:p w14:paraId="1E081470" w14:textId="77777777" w:rsidR="005A1E08" w:rsidRPr="001B3D13" w:rsidRDefault="005A1E08" w:rsidP="00733BFF">
      <w:pPr>
        <w:pStyle w:val="Default"/>
        <w:numPr>
          <w:ilvl w:val="0"/>
          <w:numId w:val="4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Jāpārbauda dokumentācija par plānoto un faktisko laiku no betona iestrādāšanas līdz veidņu un turu demontāžai;</w:t>
      </w:r>
    </w:p>
    <w:p w14:paraId="3704DCF0" w14:textId="77777777" w:rsidR="005A1E08" w:rsidRPr="001B3D13" w:rsidRDefault="005A1E08" w:rsidP="00733BFF">
      <w:pPr>
        <w:pStyle w:val="Default"/>
        <w:numPr>
          <w:ilvl w:val="0"/>
          <w:numId w:val="41"/>
        </w:numPr>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Jāapskata betona virsmas pēc veidņu noņemšanas, atzīmējot visus defektus.</w:t>
      </w:r>
    </w:p>
    <w:p w14:paraId="509CAB45" w14:textId="77777777" w:rsidR="005A1E08" w:rsidRPr="001B3D13" w:rsidRDefault="005A1E08" w:rsidP="00733BFF">
      <w:pPr>
        <w:pStyle w:val="Default"/>
        <w:spacing w:line="276" w:lineRule="auto"/>
        <w:jc w:val="both"/>
        <w:rPr>
          <w:rFonts w:asciiTheme="minorHAnsi" w:hAnsiTheme="minorHAnsi" w:cstheme="minorHAnsi"/>
          <w:sz w:val="22"/>
          <w:szCs w:val="22"/>
        </w:rPr>
      </w:pPr>
      <w:r w:rsidRPr="001B3D13">
        <w:rPr>
          <w:rFonts w:asciiTheme="minorHAnsi" w:hAnsiTheme="minorHAnsi" w:cstheme="minorHAnsi"/>
          <w:sz w:val="22"/>
          <w:szCs w:val="22"/>
        </w:rPr>
        <w:t>Betonēšanas darbus nedrīkst uzsākt pirms Būvuzraugs nav veicis veidņu pārbaudi. Daudzumu mēra kā teorētisku veidņa saskares plaknes laukumu ar betonu.</w:t>
      </w:r>
    </w:p>
    <w:p w14:paraId="256345DE" w14:textId="7B059BD6" w:rsidR="005A1E08" w:rsidRDefault="005A1E08" w:rsidP="00733BFF">
      <w:pPr>
        <w:pStyle w:val="Default"/>
        <w:spacing w:line="276" w:lineRule="auto"/>
        <w:jc w:val="both"/>
        <w:rPr>
          <w:ins w:id="351" w:author="User" w:date="2022-12-12T14:55:00Z"/>
          <w:rFonts w:asciiTheme="minorHAnsi" w:hAnsiTheme="minorHAnsi" w:cstheme="minorHAnsi"/>
          <w:sz w:val="22"/>
          <w:szCs w:val="22"/>
        </w:rPr>
      </w:pPr>
      <w:r w:rsidRPr="001B3D13">
        <w:rPr>
          <w:rFonts w:asciiTheme="minorHAnsi" w:hAnsiTheme="minorHAnsi" w:cstheme="minorHAnsi"/>
          <w:sz w:val="22"/>
          <w:szCs w:val="22"/>
        </w:rPr>
        <w:t xml:space="preserve">Mērvienība: </w:t>
      </w:r>
      <w:del w:id="352" w:author="User" w:date="2022-12-12T14:55:00Z">
        <w:r w:rsidRPr="001B3D13" w:rsidDel="00DC528B">
          <w:rPr>
            <w:rFonts w:asciiTheme="minorHAnsi" w:hAnsiTheme="minorHAnsi" w:cstheme="minorHAnsi"/>
            <w:sz w:val="22"/>
            <w:szCs w:val="22"/>
          </w:rPr>
          <w:delText>m</w:delText>
        </w:r>
        <w:r w:rsidRPr="002118B9" w:rsidDel="00DC528B">
          <w:rPr>
            <w:rFonts w:asciiTheme="minorHAnsi" w:hAnsiTheme="minorHAnsi" w:cstheme="minorHAnsi"/>
            <w:color w:val="auto"/>
            <w:sz w:val="22"/>
            <w:szCs w:val="22"/>
            <w:vertAlign w:val="superscript"/>
          </w:rPr>
          <w:delText>2</w:delText>
        </w:r>
        <w:r w:rsidR="002118B9" w:rsidDel="00DC528B">
          <w:rPr>
            <w:rFonts w:asciiTheme="minorHAnsi" w:hAnsiTheme="minorHAnsi" w:cstheme="minorHAnsi"/>
            <w:sz w:val="22"/>
            <w:szCs w:val="22"/>
          </w:rPr>
          <w:delText>.</w:delText>
        </w:r>
      </w:del>
      <w:ins w:id="353" w:author="User" w:date="2022-12-12T14:55:00Z">
        <w:r w:rsidR="00DC528B">
          <w:rPr>
            <w:rFonts w:asciiTheme="minorHAnsi" w:hAnsiTheme="minorHAnsi" w:cstheme="minorHAnsi"/>
            <w:sz w:val="22"/>
            <w:szCs w:val="22"/>
          </w:rPr>
          <w:t>KS</w:t>
        </w:r>
      </w:ins>
    </w:p>
    <w:p w14:paraId="68EBF363" w14:textId="77777777" w:rsidR="00DC528B" w:rsidRPr="001B3D13" w:rsidRDefault="00DC528B" w:rsidP="00733BFF">
      <w:pPr>
        <w:pStyle w:val="Default"/>
        <w:spacing w:line="276" w:lineRule="auto"/>
        <w:jc w:val="both"/>
        <w:rPr>
          <w:rFonts w:asciiTheme="minorHAnsi" w:hAnsiTheme="minorHAnsi" w:cstheme="minorHAnsi"/>
          <w:sz w:val="22"/>
          <w:szCs w:val="22"/>
        </w:rPr>
      </w:pPr>
    </w:p>
    <w:p w14:paraId="2B6B24F3" w14:textId="2197C769" w:rsidR="0075274F" w:rsidRPr="0075274F" w:rsidRDefault="0075274F" w:rsidP="0075274F">
      <w:pPr>
        <w:widowControl w:val="0"/>
        <w:suppressAutoHyphens/>
        <w:spacing w:after="0" w:line="240" w:lineRule="auto"/>
        <w:jc w:val="both"/>
        <w:rPr>
          <w:ins w:id="354" w:author="User" w:date="2022-12-12T15:02:00Z"/>
          <w:rFonts w:eastAsiaTheme="majorEastAsia" w:cstheme="minorHAnsi"/>
          <w:color w:val="2E74B5" w:themeColor="accent1" w:themeShade="BF"/>
          <w:sz w:val="24"/>
          <w:szCs w:val="24"/>
        </w:rPr>
      </w:pPr>
      <w:ins w:id="355" w:author="User" w:date="2022-12-12T15:02:00Z">
        <w:r w:rsidRPr="008748A7">
          <w:rPr>
            <w:rFonts w:eastAsiaTheme="majorEastAsia" w:cstheme="minorHAnsi"/>
            <w:color w:val="2E74B5" w:themeColor="accent1" w:themeShade="BF"/>
            <w:sz w:val="24"/>
            <w:szCs w:val="24"/>
          </w:rPr>
          <w:t>3.</w:t>
        </w:r>
      </w:ins>
      <w:ins w:id="356" w:author="User" w:date="2022-12-16T14:25:00Z">
        <w:r w:rsidR="00D558B8">
          <w:rPr>
            <w:rFonts w:eastAsiaTheme="majorEastAsia" w:cstheme="minorHAnsi"/>
            <w:color w:val="2E74B5" w:themeColor="accent1" w:themeShade="BF"/>
            <w:sz w:val="24"/>
            <w:szCs w:val="24"/>
          </w:rPr>
          <w:t>5</w:t>
        </w:r>
      </w:ins>
      <w:ins w:id="357" w:author="User" w:date="2022-12-12T15:02:00Z">
        <w:r w:rsidRPr="008748A7">
          <w:rPr>
            <w:rFonts w:eastAsiaTheme="majorEastAsia" w:cstheme="minorHAnsi"/>
            <w:color w:val="2E74B5" w:themeColor="accent1" w:themeShade="BF"/>
            <w:sz w:val="24"/>
            <w:szCs w:val="24"/>
          </w:rPr>
          <w:t xml:space="preserve"> </w:t>
        </w:r>
      </w:ins>
      <w:ins w:id="358" w:author="User" w:date="2022-12-12T15:03:00Z">
        <w:r w:rsidRPr="0075274F">
          <w:rPr>
            <w:rFonts w:eastAsiaTheme="majorEastAsia" w:cstheme="minorHAnsi"/>
            <w:color w:val="2E74B5" w:themeColor="accent1" w:themeShade="BF"/>
            <w:sz w:val="24"/>
            <w:szCs w:val="24"/>
            <w:rPrChange w:id="359" w:author="User" w:date="2022-12-12T15:04:00Z">
              <w:rPr>
                <w:rFonts w:eastAsiaTheme="majorEastAsia" w:cstheme="minorHAnsi"/>
                <w:b/>
                <w:color w:val="2E74B5" w:themeColor="accent1" w:themeShade="BF"/>
                <w:sz w:val="24"/>
                <w:szCs w:val="24"/>
              </w:rPr>
            </w:rPrChange>
          </w:rPr>
          <w:t>Citi darbi</w:t>
        </w:r>
      </w:ins>
    </w:p>
    <w:p w14:paraId="48753846" w14:textId="77777777" w:rsidR="0075274F" w:rsidRPr="0075274F" w:rsidRDefault="0075274F" w:rsidP="0075274F">
      <w:pPr>
        <w:widowControl w:val="0"/>
        <w:suppressAutoHyphens/>
        <w:spacing w:after="0" w:line="240" w:lineRule="auto"/>
        <w:jc w:val="both"/>
        <w:rPr>
          <w:ins w:id="360" w:author="User" w:date="2022-12-12T15:02:00Z"/>
          <w:rFonts w:eastAsiaTheme="majorEastAsia" w:cstheme="minorHAnsi"/>
          <w:b/>
          <w:color w:val="2E74B5" w:themeColor="accent1" w:themeShade="BF"/>
          <w:sz w:val="24"/>
          <w:szCs w:val="24"/>
          <w:rPrChange w:id="361" w:author="User" w:date="2022-12-12T15:03:00Z">
            <w:rPr>
              <w:ins w:id="362" w:author="User" w:date="2022-12-12T15:02:00Z"/>
              <w:rFonts w:eastAsiaTheme="majorEastAsia" w:cstheme="minorHAnsi"/>
              <w:color w:val="2E74B5" w:themeColor="accent1" w:themeShade="BF"/>
              <w:sz w:val="24"/>
              <w:szCs w:val="24"/>
            </w:rPr>
          </w:rPrChange>
        </w:rPr>
      </w:pPr>
    </w:p>
    <w:p w14:paraId="53FC9F88" w14:textId="180E4923" w:rsidR="0075274F" w:rsidRDefault="0075274F" w:rsidP="0075274F">
      <w:pPr>
        <w:widowControl w:val="0"/>
        <w:suppressAutoHyphens/>
        <w:spacing w:after="0" w:line="240" w:lineRule="auto"/>
        <w:jc w:val="both"/>
        <w:rPr>
          <w:ins w:id="363" w:author="User" w:date="2022-12-15T11:24:00Z"/>
          <w:rFonts w:eastAsiaTheme="majorEastAsia" w:cstheme="minorHAnsi"/>
          <w:color w:val="2E74B5" w:themeColor="accent1" w:themeShade="BF"/>
          <w:sz w:val="24"/>
          <w:szCs w:val="24"/>
        </w:rPr>
      </w:pPr>
      <w:ins w:id="364" w:author="User" w:date="2022-12-12T15:02:00Z">
        <w:r>
          <w:rPr>
            <w:rFonts w:eastAsiaTheme="majorEastAsia" w:cstheme="minorHAnsi"/>
            <w:color w:val="2E74B5" w:themeColor="accent1" w:themeShade="BF"/>
            <w:sz w:val="24"/>
            <w:szCs w:val="24"/>
          </w:rPr>
          <w:t>3.</w:t>
        </w:r>
      </w:ins>
      <w:ins w:id="365" w:author="User" w:date="2022-12-16T14:25:00Z">
        <w:r w:rsidR="00D558B8">
          <w:rPr>
            <w:rFonts w:eastAsiaTheme="majorEastAsia" w:cstheme="minorHAnsi"/>
            <w:color w:val="2E74B5" w:themeColor="accent1" w:themeShade="BF"/>
            <w:sz w:val="24"/>
            <w:szCs w:val="24"/>
          </w:rPr>
          <w:t>5</w:t>
        </w:r>
      </w:ins>
      <w:ins w:id="366" w:author="User" w:date="2022-12-12T15:02:00Z">
        <w:r>
          <w:rPr>
            <w:rFonts w:eastAsiaTheme="majorEastAsia" w:cstheme="minorHAnsi"/>
            <w:color w:val="2E74B5" w:themeColor="accent1" w:themeShade="BF"/>
            <w:sz w:val="24"/>
            <w:szCs w:val="24"/>
          </w:rPr>
          <w:t xml:space="preserve">.1 </w:t>
        </w:r>
      </w:ins>
      <w:proofErr w:type="spellStart"/>
      <w:ins w:id="367" w:author="User" w:date="2022-12-14T17:47:00Z">
        <w:r w:rsidR="008A15F6">
          <w:rPr>
            <w:rFonts w:eastAsiaTheme="majorEastAsia" w:cstheme="minorHAnsi"/>
            <w:color w:val="2E74B5" w:themeColor="accent1" w:themeShade="BF"/>
            <w:sz w:val="24"/>
            <w:szCs w:val="24"/>
          </w:rPr>
          <w:t>Aizsargbrusas</w:t>
        </w:r>
      </w:ins>
      <w:proofErr w:type="spellEnd"/>
    </w:p>
    <w:p w14:paraId="47937CDA" w14:textId="77777777" w:rsidR="004061DE" w:rsidRDefault="004061DE" w:rsidP="0075274F">
      <w:pPr>
        <w:widowControl w:val="0"/>
        <w:suppressAutoHyphens/>
        <w:spacing w:after="0" w:line="240" w:lineRule="auto"/>
        <w:jc w:val="both"/>
        <w:rPr>
          <w:ins w:id="368" w:author="User" w:date="2022-12-14T17:47:00Z"/>
          <w:rFonts w:eastAsiaTheme="majorEastAsia" w:cstheme="minorHAnsi"/>
          <w:color w:val="2E74B5" w:themeColor="accent1" w:themeShade="BF"/>
          <w:sz w:val="24"/>
          <w:szCs w:val="24"/>
        </w:rPr>
      </w:pPr>
    </w:p>
    <w:p w14:paraId="56A41894" w14:textId="7C0629F5" w:rsidR="008A15F6" w:rsidRPr="008A15F6" w:rsidRDefault="008A15F6">
      <w:pPr>
        <w:widowControl w:val="0"/>
        <w:suppressAutoHyphens/>
        <w:spacing w:after="0" w:line="276" w:lineRule="auto"/>
        <w:jc w:val="both"/>
        <w:rPr>
          <w:ins w:id="369" w:author="User" w:date="2022-12-14T17:49:00Z"/>
          <w:rFonts w:cstheme="minorHAnsi"/>
          <w:color w:val="000000"/>
          <w:rPrChange w:id="370" w:author="User" w:date="2022-12-14T17:51:00Z">
            <w:rPr>
              <w:ins w:id="371" w:author="User" w:date="2022-12-14T17:49:00Z"/>
              <w:rFonts w:cstheme="minorHAnsi"/>
            </w:rPr>
          </w:rPrChange>
        </w:rPr>
        <w:pPrChange w:id="372" w:author="User" w:date="2022-12-14T17:51:00Z">
          <w:pPr>
            <w:widowControl w:val="0"/>
            <w:suppressAutoHyphens/>
            <w:spacing w:after="0" w:line="240" w:lineRule="auto"/>
            <w:jc w:val="both"/>
          </w:pPr>
        </w:pPrChange>
      </w:pPr>
      <w:ins w:id="373" w:author="User" w:date="2022-12-14T17:47:00Z">
        <w:r w:rsidRPr="008A15F6">
          <w:rPr>
            <w:rFonts w:cstheme="minorHAnsi"/>
            <w:color w:val="000000"/>
            <w:rPrChange w:id="374" w:author="User" w:date="2022-12-14T17:51:00Z">
              <w:rPr>
                <w:rFonts w:eastAsiaTheme="majorEastAsia" w:cstheme="minorHAnsi"/>
                <w:color w:val="2E74B5" w:themeColor="accent1" w:themeShade="BF"/>
                <w:sz w:val="24"/>
                <w:szCs w:val="24"/>
              </w:rPr>
            </w:rPrChange>
          </w:rPr>
          <w:t xml:space="preserve">Pie katra </w:t>
        </w:r>
        <w:proofErr w:type="spellStart"/>
        <w:r w:rsidRPr="008A15F6">
          <w:rPr>
            <w:rFonts w:cstheme="minorHAnsi"/>
            <w:color w:val="000000"/>
            <w:rPrChange w:id="375" w:author="User" w:date="2022-12-14T17:51:00Z">
              <w:rPr>
                <w:rFonts w:eastAsiaTheme="majorEastAsia" w:cstheme="minorHAnsi"/>
                <w:color w:val="2E74B5" w:themeColor="accent1" w:themeShade="BF"/>
                <w:sz w:val="24"/>
                <w:szCs w:val="24"/>
              </w:rPr>
            </w:rPrChange>
          </w:rPr>
          <w:t>polera</w:t>
        </w:r>
        <w:proofErr w:type="spellEnd"/>
        <w:r w:rsidRPr="008A15F6">
          <w:rPr>
            <w:rFonts w:cstheme="minorHAnsi"/>
            <w:color w:val="000000"/>
            <w:rPrChange w:id="376" w:author="User" w:date="2022-12-14T17:51:00Z">
              <w:rPr>
                <w:rFonts w:eastAsiaTheme="majorEastAsia" w:cstheme="minorHAnsi"/>
                <w:color w:val="2E74B5" w:themeColor="accent1" w:themeShade="BF"/>
                <w:sz w:val="24"/>
                <w:szCs w:val="24"/>
              </w:rPr>
            </w:rPrChange>
          </w:rPr>
          <w:t xml:space="preserve"> podesta uzstādīt </w:t>
        </w:r>
      </w:ins>
      <w:ins w:id="377" w:author="User" w:date="2023-02-02T17:06:00Z">
        <w:r w:rsidR="002F4BF2">
          <w:rPr>
            <w:rFonts w:cstheme="minorHAnsi"/>
            <w:color w:val="000000"/>
          </w:rPr>
          <w:t xml:space="preserve">ar iegremdēšanu </w:t>
        </w:r>
      </w:ins>
      <w:ins w:id="378" w:author="User" w:date="2022-12-15T11:24:00Z">
        <w:r w:rsidR="004061DE">
          <w:rPr>
            <w:rFonts w:cstheme="minorHAnsi"/>
            <w:color w:val="000000"/>
          </w:rPr>
          <w:t xml:space="preserve">impregnētas </w:t>
        </w:r>
      </w:ins>
      <w:proofErr w:type="spellStart"/>
      <w:ins w:id="379" w:author="User" w:date="2022-12-14T17:47:00Z">
        <w:r w:rsidRPr="008A15F6">
          <w:rPr>
            <w:rFonts w:cstheme="minorHAnsi"/>
            <w:color w:val="000000"/>
            <w:rPrChange w:id="380" w:author="User" w:date="2022-12-14T17:51:00Z">
              <w:rPr>
                <w:rFonts w:eastAsiaTheme="majorEastAsia" w:cstheme="minorHAnsi"/>
                <w:color w:val="2E74B5" w:themeColor="accent1" w:themeShade="BF"/>
                <w:sz w:val="24"/>
                <w:szCs w:val="24"/>
              </w:rPr>
            </w:rPrChange>
          </w:rPr>
          <w:t>aizsargbrusas</w:t>
        </w:r>
      </w:ins>
      <w:proofErr w:type="spellEnd"/>
      <w:ins w:id="381" w:author="User" w:date="2022-12-15T11:25:00Z">
        <w:r w:rsidR="004061DE">
          <w:rPr>
            <w:rFonts w:cstheme="minorHAnsi"/>
            <w:color w:val="000000"/>
          </w:rPr>
          <w:t>,</w:t>
        </w:r>
      </w:ins>
      <w:ins w:id="382" w:author="User" w:date="2022-12-14T17:47:00Z">
        <w:r w:rsidRPr="008A15F6">
          <w:rPr>
            <w:rFonts w:cstheme="minorHAnsi"/>
            <w:color w:val="000000"/>
            <w:rPrChange w:id="383" w:author="User" w:date="2022-12-14T17:51:00Z">
              <w:rPr>
                <w:rFonts w:eastAsiaTheme="majorEastAsia" w:cstheme="minorHAnsi"/>
                <w:color w:val="2E74B5" w:themeColor="accent1" w:themeShade="BF"/>
                <w:sz w:val="24"/>
                <w:szCs w:val="24"/>
              </w:rPr>
            </w:rPrChange>
          </w:rPr>
          <w:t xml:space="preserve"> atbilstoši rasējumam HB-03 un sh</w:t>
        </w:r>
      </w:ins>
      <w:ins w:id="384" w:author="User" w:date="2022-12-14T17:48:00Z">
        <w:r w:rsidR="004061DE">
          <w:rPr>
            <w:rFonts w:cstheme="minorHAnsi"/>
            <w:color w:val="000000"/>
          </w:rPr>
          <w:t>ēmai uz z</w:t>
        </w:r>
      </w:ins>
      <w:ins w:id="385" w:author="User" w:date="2022-12-15T11:27:00Z">
        <w:r w:rsidR="004061DE">
          <w:rPr>
            <w:rFonts w:cstheme="minorHAnsi"/>
            <w:color w:val="000000"/>
          </w:rPr>
          <w:t>ī</w:t>
        </w:r>
      </w:ins>
      <w:ins w:id="386" w:author="User" w:date="2022-12-14T17:48:00Z">
        <w:r w:rsidRPr="008A15F6">
          <w:rPr>
            <w:rFonts w:cstheme="minorHAnsi"/>
            <w:color w:val="000000"/>
            <w:rPrChange w:id="387" w:author="User" w:date="2022-12-14T17:51:00Z">
              <w:rPr>
                <w:rFonts w:eastAsiaTheme="majorEastAsia" w:cstheme="minorHAnsi"/>
                <w:color w:val="2E74B5" w:themeColor="accent1" w:themeShade="BF"/>
                <w:sz w:val="24"/>
                <w:szCs w:val="24"/>
              </w:rPr>
            </w:rPrChange>
          </w:rPr>
          <w:t>m</w:t>
        </w:r>
      </w:ins>
      <w:ins w:id="388" w:author="User" w:date="2022-12-15T11:27:00Z">
        <w:r w:rsidR="004061DE">
          <w:rPr>
            <w:rFonts w:cstheme="minorHAnsi"/>
            <w:color w:val="000000"/>
          </w:rPr>
          <w:t xml:space="preserve">ējuma </w:t>
        </w:r>
      </w:ins>
      <w:ins w:id="389" w:author="User" w:date="2022-12-14T17:48:00Z">
        <w:r w:rsidRPr="008A15F6">
          <w:rPr>
            <w:rFonts w:cstheme="minorHAnsi"/>
            <w:color w:val="000000"/>
            <w:rPrChange w:id="390" w:author="User" w:date="2022-12-14T17:51:00Z">
              <w:rPr>
                <w:rFonts w:eastAsiaTheme="majorEastAsia" w:cstheme="minorHAnsi"/>
                <w:color w:val="2E74B5" w:themeColor="accent1" w:themeShade="BF"/>
                <w:sz w:val="24"/>
                <w:szCs w:val="24"/>
              </w:rPr>
            </w:rPrChange>
          </w:rPr>
          <w:t>1.</w:t>
        </w:r>
      </w:ins>
      <w:ins w:id="391" w:author="User" w:date="2023-02-02T16:41:00Z">
        <w:r w:rsidR="00D27099">
          <w:rPr>
            <w:rFonts w:cstheme="minorHAnsi"/>
            <w:color w:val="000000"/>
          </w:rPr>
          <w:t xml:space="preserve"> </w:t>
        </w:r>
        <w:r w:rsidR="00D27099" w:rsidRPr="00D27099">
          <w:rPr>
            <w:rFonts w:cstheme="minorHAnsi"/>
            <w:color w:val="000000"/>
            <w:rPrChange w:id="392" w:author="User" w:date="2023-02-02T16:41:00Z">
              <w:rPr>
                <w:rFonts w:ascii="Arial" w:hAnsi="Arial" w:cs="Arial"/>
                <w:sz w:val="20"/>
                <w:szCs w:val="20"/>
              </w:rPr>
            </w:rPrChange>
          </w:rPr>
          <w:t>Kokmateriāla apstrādi veikt vismaz NP</w:t>
        </w:r>
      </w:ins>
      <w:ins w:id="393" w:author="User" w:date="2023-02-02T17:09:00Z">
        <w:r w:rsidR="00D51847">
          <w:rPr>
            <w:rFonts w:cstheme="minorHAnsi"/>
            <w:color w:val="000000"/>
          </w:rPr>
          <w:t>4</w:t>
        </w:r>
      </w:ins>
      <w:ins w:id="394" w:author="User" w:date="2023-02-02T16:41:00Z">
        <w:r w:rsidR="00D27099" w:rsidRPr="00D27099">
          <w:rPr>
            <w:rFonts w:cstheme="minorHAnsi"/>
            <w:color w:val="000000"/>
            <w:rPrChange w:id="395" w:author="User" w:date="2023-02-02T16:41:00Z">
              <w:rPr>
                <w:rFonts w:ascii="Arial" w:hAnsi="Arial" w:cs="Arial"/>
                <w:sz w:val="20"/>
                <w:szCs w:val="20"/>
              </w:rPr>
            </w:rPrChange>
          </w:rPr>
          <w:t xml:space="preserve"> iesūcināšanas klases līmenī, saskaņā ar LVS EN 351-1</w:t>
        </w:r>
      </w:ins>
      <w:ins w:id="396" w:author="User" w:date="2023-02-02T16:49:00Z">
        <w:r w:rsidR="00D27099">
          <w:rPr>
            <w:rFonts w:cstheme="minorHAnsi"/>
            <w:color w:val="000000"/>
          </w:rPr>
          <w:t>:2022</w:t>
        </w:r>
      </w:ins>
      <w:ins w:id="397" w:author="User" w:date="2023-02-02T16:41:00Z">
        <w:r w:rsidR="00D27099">
          <w:rPr>
            <w:rFonts w:cstheme="minorHAnsi"/>
            <w:color w:val="000000"/>
          </w:rPr>
          <w:t xml:space="preserve"> </w:t>
        </w:r>
        <w:r w:rsidR="00D27099" w:rsidRPr="00D27099">
          <w:rPr>
            <w:rFonts w:cstheme="minorHAnsi"/>
            <w:color w:val="000000"/>
            <w:rPrChange w:id="398" w:author="User" w:date="2023-02-02T16:41:00Z">
              <w:rPr>
                <w:rFonts w:ascii="Arial" w:hAnsi="Arial" w:cs="Arial"/>
                <w:sz w:val="20"/>
                <w:szCs w:val="20"/>
              </w:rPr>
            </w:rPrChange>
          </w:rPr>
          <w:t xml:space="preserve">“Koksnes un koksnes izstrādājumu ilgizturība. </w:t>
        </w:r>
        <w:proofErr w:type="spellStart"/>
        <w:r w:rsidR="00D27099" w:rsidRPr="00D27099">
          <w:rPr>
            <w:rFonts w:cstheme="minorHAnsi"/>
            <w:color w:val="000000"/>
            <w:rPrChange w:id="399" w:author="User" w:date="2023-02-02T16:41:00Z">
              <w:rPr>
                <w:rFonts w:ascii="Arial" w:hAnsi="Arial" w:cs="Arial"/>
                <w:sz w:val="20"/>
                <w:szCs w:val="20"/>
              </w:rPr>
            </w:rPrChange>
          </w:rPr>
          <w:t>Antiseptizētā</w:t>
        </w:r>
        <w:proofErr w:type="spellEnd"/>
        <w:r w:rsidR="00D27099" w:rsidRPr="00D27099">
          <w:rPr>
            <w:rFonts w:cstheme="minorHAnsi"/>
            <w:color w:val="000000"/>
            <w:rPrChange w:id="400" w:author="User" w:date="2023-02-02T16:41:00Z">
              <w:rPr>
                <w:rFonts w:ascii="Arial" w:hAnsi="Arial" w:cs="Arial"/>
                <w:sz w:val="20"/>
                <w:szCs w:val="20"/>
              </w:rPr>
            </w:rPrChange>
          </w:rPr>
          <w:t xml:space="preserve"> </w:t>
        </w:r>
        <w:proofErr w:type="spellStart"/>
        <w:r w:rsidR="00D27099" w:rsidRPr="00D27099">
          <w:rPr>
            <w:rFonts w:cstheme="minorHAnsi"/>
            <w:color w:val="000000"/>
            <w:rPrChange w:id="401" w:author="User" w:date="2023-02-02T16:41:00Z">
              <w:rPr>
                <w:rFonts w:ascii="Arial" w:hAnsi="Arial" w:cs="Arial"/>
                <w:sz w:val="20"/>
                <w:szCs w:val="20"/>
              </w:rPr>
            </w:rPrChange>
          </w:rPr>
          <w:t>masīvkoksne</w:t>
        </w:r>
        <w:proofErr w:type="spellEnd"/>
        <w:r w:rsidR="00D27099" w:rsidRPr="00D27099">
          <w:rPr>
            <w:rFonts w:cstheme="minorHAnsi"/>
            <w:color w:val="000000"/>
            <w:rPrChange w:id="402" w:author="User" w:date="2023-02-02T16:41:00Z">
              <w:rPr>
                <w:rFonts w:ascii="Arial" w:hAnsi="Arial" w:cs="Arial"/>
                <w:sz w:val="20"/>
                <w:szCs w:val="20"/>
              </w:rPr>
            </w:rPrChange>
          </w:rPr>
          <w:t xml:space="preserve">. 1. daļa: </w:t>
        </w:r>
        <w:proofErr w:type="spellStart"/>
        <w:r w:rsidR="00D27099" w:rsidRPr="00D27099">
          <w:rPr>
            <w:rFonts w:cstheme="minorHAnsi"/>
            <w:color w:val="000000"/>
            <w:rPrChange w:id="403" w:author="User" w:date="2023-02-02T16:41:00Z">
              <w:rPr>
                <w:rFonts w:ascii="Arial" w:hAnsi="Arial" w:cs="Arial"/>
                <w:sz w:val="20"/>
                <w:szCs w:val="20"/>
              </w:rPr>
            </w:rPrChange>
          </w:rPr>
          <w:t>Antiseptizējošo</w:t>
        </w:r>
        <w:proofErr w:type="spellEnd"/>
        <w:r w:rsidR="00D27099" w:rsidRPr="00D27099">
          <w:rPr>
            <w:rFonts w:cstheme="minorHAnsi"/>
            <w:color w:val="000000"/>
            <w:rPrChange w:id="404" w:author="User" w:date="2023-02-02T16:41:00Z">
              <w:rPr>
                <w:rFonts w:ascii="Arial" w:hAnsi="Arial" w:cs="Arial"/>
                <w:sz w:val="20"/>
                <w:szCs w:val="20"/>
              </w:rPr>
            </w:rPrChange>
          </w:rPr>
          <w:t xml:space="preserve"> vielu</w:t>
        </w:r>
      </w:ins>
      <w:ins w:id="405" w:author="User" w:date="2023-02-02T16:42:00Z">
        <w:r w:rsidR="00D27099">
          <w:rPr>
            <w:rFonts w:cstheme="minorHAnsi"/>
            <w:color w:val="000000"/>
          </w:rPr>
          <w:t xml:space="preserve"> </w:t>
        </w:r>
      </w:ins>
      <w:ins w:id="406" w:author="User" w:date="2023-02-02T16:41:00Z">
        <w:r w:rsidR="00D27099" w:rsidRPr="00D27099">
          <w:rPr>
            <w:rFonts w:cstheme="minorHAnsi"/>
            <w:color w:val="000000"/>
            <w:rPrChange w:id="407" w:author="User" w:date="2023-02-02T16:41:00Z">
              <w:rPr>
                <w:rFonts w:ascii="Arial" w:hAnsi="Arial" w:cs="Arial"/>
                <w:sz w:val="20"/>
                <w:szCs w:val="20"/>
              </w:rPr>
            </w:rPrChange>
          </w:rPr>
          <w:t xml:space="preserve">iespiešanās un saglabāšanās klasifikācija” prasībām. Koksnes apstrādi </w:t>
        </w:r>
      </w:ins>
      <w:ins w:id="408" w:author="User" w:date="2023-02-03T10:05:00Z">
        <w:r w:rsidR="00C30493">
          <w:rPr>
            <w:rFonts w:cstheme="minorHAnsi"/>
            <w:color w:val="000000"/>
          </w:rPr>
          <w:t>ar antiseptiku</w:t>
        </w:r>
      </w:ins>
      <w:ins w:id="409" w:author="User" w:date="2023-02-02T16:41:00Z">
        <w:r w:rsidR="00D27099" w:rsidRPr="00D27099">
          <w:rPr>
            <w:rFonts w:cstheme="minorHAnsi"/>
            <w:color w:val="000000"/>
            <w:rPrChange w:id="410" w:author="User" w:date="2023-02-02T16:41:00Z">
              <w:rPr>
                <w:rFonts w:ascii="Arial" w:hAnsi="Arial" w:cs="Arial"/>
                <w:sz w:val="20"/>
                <w:szCs w:val="20"/>
              </w:rPr>
            </w:rPrChange>
          </w:rPr>
          <w:t xml:space="preserve"> var veikt tikai pēc</w:t>
        </w:r>
      </w:ins>
      <w:ins w:id="411" w:author="User" w:date="2023-02-02T16:42:00Z">
        <w:r w:rsidR="00D27099">
          <w:rPr>
            <w:rFonts w:cstheme="minorHAnsi"/>
            <w:color w:val="000000"/>
          </w:rPr>
          <w:t xml:space="preserve"> </w:t>
        </w:r>
      </w:ins>
      <w:ins w:id="412" w:author="User" w:date="2023-02-02T16:41:00Z">
        <w:r w:rsidR="00D27099" w:rsidRPr="00D27099">
          <w:rPr>
            <w:rFonts w:cstheme="minorHAnsi"/>
            <w:color w:val="000000"/>
            <w:rPrChange w:id="413" w:author="User" w:date="2023-02-02T16:41:00Z">
              <w:rPr>
                <w:rFonts w:ascii="Arial" w:hAnsi="Arial" w:cs="Arial"/>
                <w:sz w:val="20"/>
                <w:szCs w:val="20"/>
              </w:rPr>
            </w:rPrChange>
          </w:rPr>
          <w:t>tam, kad konstrukcija vai elements ir pilnībā izgatavots</w:t>
        </w:r>
      </w:ins>
      <w:ins w:id="414" w:author="User" w:date="2023-02-02T16:42:00Z">
        <w:r w:rsidR="00D27099">
          <w:rPr>
            <w:rFonts w:cstheme="minorHAnsi"/>
            <w:color w:val="000000"/>
          </w:rPr>
          <w:t>, ieskaitot urbumus enkurskr</w:t>
        </w:r>
      </w:ins>
      <w:ins w:id="415" w:author="User" w:date="2023-02-02T16:43:00Z">
        <w:r w:rsidR="00D27099">
          <w:rPr>
            <w:rFonts w:cstheme="minorHAnsi"/>
            <w:color w:val="000000"/>
          </w:rPr>
          <w:t>ūvēm</w:t>
        </w:r>
      </w:ins>
      <w:ins w:id="416" w:author="User" w:date="2023-02-02T16:41:00Z">
        <w:r w:rsidR="00D27099" w:rsidRPr="00D27099">
          <w:rPr>
            <w:rFonts w:cstheme="minorHAnsi"/>
            <w:color w:val="000000"/>
            <w:rPrChange w:id="417" w:author="User" w:date="2023-02-02T16:41:00Z">
              <w:rPr>
                <w:rFonts w:ascii="Arial" w:hAnsi="Arial" w:cs="Arial"/>
                <w:sz w:val="20"/>
                <w:szCs w:val="20"/>
              </w:rPr>
            </w:rPrChange>
          </w:rPr>
          <w:t>.</w:t>
        </w:r>
      </w:ins>
      <w:ins w:id="418" w:author="User" w:date="2023-02-02T17:07:00Z">
        <w:r w:rsidR="002F4BF2">
          <w:rPr>
            <w:rFonts w:cstheme="minorHAnsi"/>
            <w:color w:val="000000"/>
          </w:rPr>
          <w:t xml:space="preserve"> </w:t>
        </w:r>
      </w:ins>
      <w:proofErr w:type="spellStart"/>
      <w:ins w:id="419" w:author="User" w:date="2023-02-03T10:08:00Z">
        <w:r w:rsidR="00C30493">
          <w:rPr>
            <w:rFonts w:cstheme="minorHAnsi"/>
            <w:color w:val="000000"/>
          </w:rPr>
          <w:t>Antiseptiz</w:t>
        </w:r>
      </w:ins>
      <w:ins w:id="420" w:author="User" w:date="2023-02-03T10:09:00Z">
        <w:r w:rsidR="00C30493">
          <w:rPr>
            <w:rFonts w:cstheme="minorHAnsi"/>
            <w:color w:val="000000"/>
          </w:rPr>
          <w:t>ējošā</w:t>
        </w:r>
      </w:ins>
      <w:ins w:id="421" w:author="User" w:date="2023-02-03T10:58:00Z">
        <w:r w:rsidR="00405136">
          <w:rPr>
            <w:rFonts w:cstheme="minorHAnsi"/>
            <w:color w:val="000000"/>
          </w:rPr>
          <w:t>jām</w:t>
        </w:r>
        <w:proofErr w:type="spellEnd"/>
        <w:r w:rsidR="00405136">
          <w:rPr>
            <w:rFonts w:cstheme="minorHAnsi"/>
            <w:color w:val="000000"/>
          </w:rPr>
          <w:t xml:space="preserve"> </w:t>
        </w:r>
      </w:ins>
      <w:ins w:id="422" w:author="User" w:date="2023-02-03T10:09:00Z">
        <w:r w:rsidR="00C30493">
          <w:rPr>
            <w:rFonts w:cstheme="minorHAnsi"/>
            <w:color w:val="000000"/>
          </w:rPr>
          <w:t xml:space="preserve">vielām jāatbilst </w:t>
        </w:r>
      </w:ins>
      <w:ins w:id="423" w:author="User" w:date="2023-02-03T10:33:00Z">
        <w:r w:rsidR="00011147" w:rsidRPr="00405136">
          <w:rPr>
            <w:rFonts w:cstheme="minorHAnsi"/>
            <w:color w:val="000000"/>
            <w:rPrChange w:id="424" w:author="User" w:date="2023-02-03T10:56:00Z">
              <w:rPr>
                <w:rFonts w:ascii="Helvetica" w:hAnsi="Helvetica" w:cs="Helvetica"/>
                <w:b/>
                <w:bCs/>
                <w:color w:val="002859"/>
                <w:sz w:val="25"/>
                <w:szCs w:val="25"/>
                <w:shd w:val="clear" w:color="auto" w:fill="FFFFFF"/>
              </w:rPr>
            </w:rPrChange>
          </w:rPr>
          <w:t>LVS EN 599-1+A1:2014</w:t>
        </w:r>
        <w:r w:rsidR="00523E36" w:rsidRPr="00405136">
          <w:rPr>
            <w:rFonts w:cstheme="minorHAnsi"/>
            <w:color w:val="000000"/>
            <w:rPrChange w:id="425" w:author="User" w:date="2023-02-03T10:56:00Z">
              <w:rPr>
                <w:rFonts w:ascii="Helvetica" w:hAnsi="Helvetica" w:cs="Helvetica"/>
                <w:b/>
                <w:bCs/>
                <w:color w:val="002859"/>
                <w:sz w:val="25"/>
                <w:szCs w:val="25"/>
                <w:shd w:val="clear" w:color="auto" w:fill="FFFFFF"/>
              </w:rPr>
            </w:rPrChange>
          </w:rPr>
          <w:t xml:space="preserve"> un LVS EN 599-2:2017</w:t>
        </w:r>
      </w:ins>
      <w:ins w:id="426" w:author="User" w:date="2023-02-03T10:34:00Z">
        <w:r w:rsidR="00523E36" w:rsidRPr="00405136">
          <w:rPr>
            <w:rFonts w:cstheme="minorHAnsi"/>
            <w:color w:val="000000"/>
            <w:rPrChange w:id="427" w:author="User" w:date="2023-02-03T10:56:00Z">
              <w:rPr>
                <w:rFonts w:ascii="Helvetica" w:hAnsi="Helvetica" w:cs="Helvetica"/>
                <w:b/>
                <w:bCs/>
                <w:color w:val="002859"/>
                <w:sz w:val="25"/>
                <w:szCs w:val="25"/>
                <w:shd w:val="clear" w:color="auto" w:fill="FFFFFF"/>
              </w:rPr>
            </w:rPrChange>
          </w:rPr>
          <w:t xml:space="preserve"> </w:t>
        </w:r>
      </w:ins>
      <w:ins w:id="428" w:author="User" w:date="2023-02-03T10:09:00Z">
        <w:r w:rsidR="00C30493">
          <w:rPr>
            <w:rFonts w:cstheme="minorHAnsi"/>
            <w:color w:val="000000"/>
          </w:rPr>
          <w:t>prasībām</w:t>
        </w:r>
      </w:ins>
      <w:ins w:id="429" w:author="User" w:date="2023-02-03T10:10:00Z">
        <w:r w:rsidR="00C30493">
          <w:rPr>
            <w:rFonts w:cstheme="minorHAnsi"/>
            <w:color w:val="000000"/>
          </w:rPr>
          <w:t xml:space="preserve"> par to efektivitāti pret koksni iznicinošiem organismiem.</w:t>
        </w:r>
      </w:ins>
      <w:ins w:id="430" w:author="User" w:date="2023-02-03T10:22:00Z">
        <w:r w:rsidR="00011147">
          <w:rPr>
            <w:rFonts w:cstheme="minorHAnsi"/>
            <w:color w:val="000000"/>
          </w:rPr>
          <w:t xml:space="preserve"> Koksnes izmantošanas klase </w:t>
        </w:r>
      </w:ins>
      <w:ins w:id="431" w:author="User" w:date="2023-02-03T10:23:00Z">
        <w:r w:rsidR="00011147">
          <w:rPr>
            <w:rFonts w:cstheme="minorHAnsi"/>
            <w:color w:val="000000"/>
          </w:rPr>
          <w:t>–</w:t>
        </w:r>
      </w:ins>
      <w:ins w:id="432" w:author="User" w:date="2023-02-03T10:22:00Z">
        <w:r w:rsidR="00011147">
          <w:rPr>
            <w:rFonts w:cstheme="minorHAnsi"/>
            <w:color w:val="000000"/>
          </w:rPr>
          <w:t xml:space="preserve"> 3.</w:t>
        </w:r>
      </w:ins>
      <w:ins w:id="433" w:author="User" w:date="2023-02-03T10:24:00Z">
        <w:r w:rsidR="00011147">
          <w:rPr>
            <w:rFonts w:cstheme="minorHAnsi"/>
            <w:color w:val="000000"/>
          </w:rPr>
          <w:t>, pēc</w:t>
        </w:r>
      </w:ins>
      <w:ins w:id="434" w:author="User" w:date="2023-02-03T10:23:00Z">
        <w:r w:rsidR="00011147">
          <w:rPr>
            <w:rFonts w:cstheme="minorHAnsi"/>
            <w:color w:val="000000"/>
          </w:rPr>
          <w:t xml:space="preserve"> EN 335</w:t>
        </w:r>
      </w:ins>
      <w:ins w:id="435" w:author="User" w:date="2023-02-03T10:36:00Z">
        <w:r w:rsidR="00523E36">
          <w:rPr>
            <w:rFonts w:cstheme="minorHAnsi"/>
            <w:color w:val="000000"/>
          </w:rPr>
          <w:t>:2022</w:t>
        </w:r>
      </w:ins>
      <w:ins w:id="436" w:author="User" w:date="2023-02-03T10:23:00Z">
        <w:r w:rsidR="00011147">
          <w:rPr>
            <w:rFonts w:cstheme="minorHAnsi"/>
            <w:color w:val="000000"/>
          </w:rPr>
          <w:t xml:space="preserve">. </w:t>
        </w:r>
      </w:ins>
    </w:p>
    <w:p w14:paraId="255D0176" w14:textId="057F9596" w:rsidR="00FA403C" w:rsidRDefault="008A15F6">
      <w:pPr>
        <w:widowControl w:val="0"/>
        <w:suppressAutoHyphens/>
        <w:spacing w:after="0" w:line="276" w:lineRule="auto"/>
        <w:jc w:val="both"/>
        <w:rPr>
          <w:ins w:id="437" w:author="User" w:date="2023-02-02T16:18:00Z"/>
          <w:rFonts w:cstheme="minorHAnsi"/>
        </w:rPr>
        <w:pPrChange w:id="438" w:author="User" w:date="2022-12-14T17:54:00Z">
          <w:pPr>
            <w:pStyle w:val="Default"/>
            <w:spacing w:line="276" w:lineRule="auto"/>
            <w:jc w:val="both"/>
          </w:pPr>
        </w:pPrChange>
      </w:pPr>
      <w:ins w:id="439" w:author="User" w:date="2022-12-14T17:49:00Z">
        <w:r w:rsidRPr="008A15F6">
          <w:rPr>
            <w:rFonts w:cstheme="minorHAnsi"/>
            <w:color w:val="000000"/>
            <w:rPrChange w:id="440" w:author="User" w:date="2022-12-14T17:51:00Z">
              <w:rPr>
                <w:rFonts w:cstheme="minorHAnsi"/>
              </w:rPr>
            </w:rPrChange>
          </w:rPr>
          <w:t xml:space="preserve">Brusas balstīt uz atjaunoto segumu un </w:t>
        </w:r>
      </w:ins>
      <w:ins w:id="441" w:author="User" w:date="2022-12-14T17:50:00Z">
        <w:r w:rsidRPr="008A15F6">
          <w:rPr>
            <w:rFonts w:cstheme="minorHAnsi"/>
            <w:color w:val="000000"/>
            <w:rPrChange w:id="442" w:author="User" w:date="2022-12-14T17:51:00Z">
              <w:rPr>
                <w:rFonts w:cstheme="minorHAnsi"/>
              </w:rPr>
            </w:rPrChange>
          </w:rPr>
          <w:t xml:space="preserve">nofiksēt ar </w:t>
        </w:r>
      </w:ins>
      <w:ins w:id="443" w:author="User" w:date="2023-02-02T16:23:00Z">
        <w:r w:rsidR="00345A22" w:rsidRPr="008A15F6">
          <w:rPr>
            <w:rFonts w:cstheme="minorHAnsi"/>
            <w:color w:val="000000"/>
            <w:rPrChange w:id="444" w:author="User" w:date="2022-12-14T17:51:00Z">
              <w:rPr>
                <w:rFonts w:cstheme="minorHAnsi"/>
              </w:rPr>
            </w:rPrChange>
          </w:rPr>
          <w:t>ķīmiskiem</w:t>
        </w:r>
      </w:ins>
      <w:ins w:id="445" w:author="User" w:date="2022-12-14T17:50:00Z">
        <w:r w:rsidRPr="008A15F6">
          <w:rPr>
            <w:rFonts w:cstheme="minorHAnsi"/>
            <w:color w:val="000000"/>
            <w:rPrChange w:id="446" w:author="User" w:date="2022-12-14T17:51:00Z">
              <w:rPr>
                <w:rFonts w:cstheme="minorHAnsi"/>
              </w:rPr>
            </w:rPrChange>
          </w:rPr>
          <w:t xml:space="preserve"> enkuriem </w:t>
        </w:r>
        <w:proofErr w:type="spellStart"/>
        <w:r w:rsidRPr="008A15F6">
          <w:rPr>
            <w:rFonts w:cstheme="minorHAnsi"/>
            <w:color w:val="000000"/>
            <w:rPrChange w:id="447" w:author="User" w:date="2022-12-14T17:51:00Z">
              <w:rPr>
                <w:rFonts w:cstheme="minorHAnsi"/>
              </w:rPr>
            </w:rPrChange>
          </w:rPr>
          <w:t>Hilti</w:t>
        </w:r>
        <w:proofErr w:type="spellEnd"/>
        <w:r w:rsidRPr="008A15F6">
          <w:rPr>
            <w:rFonts w:cstheme="minorHAnsi"/>
            <w:color w:val="000000"/>
            <w:rPrChange w:id="448" w:author="User" w:date="2022-12-14T17:51:00Z">
              <w:rPr>
                <w:rFonts w:cstheme="minorHAnsi"/>
              </w:rPr>
            </w:rPrChange>
          </w:rPr>
          <w:t xml:space="preserve"> vai analoģiskiem. Enkuru </w:t>
        </w:r>
      </w:ins>
      <w:ins w:id="449" w:author="User" w:date="2023-02-03T10:36:00Z">
        <w:r w:rsidR="00872AD9">
          <w:rPr>
            <w:rFonts w:cstheme="minorHAnsi"/>
            <w:color w:val="000000"/>
          </w:rPr>
          <w:t xml:space="preserve"> </w:t>
        </w:r>
      </w:ins>
      <w:ins w:id="450" w:author="User" w:date="2022-12-14T17:50:00Z">
        <w:r w:rsidRPr="008A15F6">
          <w:rPr>
            <w:rFonts w:cstheme="minorHAnsi"/>
            <w:color w:val="000000"/>
            <w:rPrChange w:id="451" w:author="User" w:date="2022-12-14T17:51:00Z">
              <w:rPr>
                <w:rFonts w:cstheme="minorHAnsi"/>
              </w:rPr>
            </w:rPrChange>
          </w:rPr>
          <w:t>uzstādīš</w:t>
        </w:r>
      </w:ins>
      <w:ins w:id="452" w:author="User" w:date="2022-12-14T17:51:00Z">
        <w:r w:rsidRPr="008A15F6">
          <w:rPr>
            <w:rFonts w:cstheme="minorHAnsi"/>
            <w:color w:val="000000"/>
            <w:rPrChange w:id="453" w:author="User" w:date="2022-12-14T17:51:00Z">
              <w:rPr>
                <w:rFonts w:cstheme="minorHAnsi"/>
              </w:rPr>
            </w:rPrChange>
          </w:rPr>
          <w:t>anu veikt atbil</w:t>
        </w:r>
        <w:r w:rsidR="006E3ACE">
          <w:rPr>
            <w:rFonts w:cstheme="minorHAnsi"/>
            <w:color w:val="000000"/>
            <w:rPrChange w:id="454" w:author="User" w:date="2022-12-14T17:51:00Z">
              <w:rPr>
                <w:rFonts w:cstheme="minorHAnsi"/>
              </w:rPr>
            </w:rPrChange>
          </w:rPr>
          <w:t>stoši piegādātāja instrukcijām, p</w:t>
        </w:r>
      </w:ins>
      <w:ins w:id="455" w:author="User" w:date="2022-12-14T17:52:00Z">
        <w:r w:rsidR="006E3ACE">
          <w:rPr>
            <w:rFonts w:cstheme="minorHAnsi"/>
            <w:color w:val="000000"/>
          </w:rPr>
          <w:t xml:space="preserve">ēc seguma atzīmju precizēšanas. </w:t>
        </w:r>
      </w:ins>
    </w:p>
    <w:p w14:paraId="100FE78E" w14:textId="6EA9B4BF" w:rsidR="00FA403C" w:rsidRDefault="00FA403C">
      <w:pPr>
        <w:widowControl w:val="0"/>
        <w:suppressAutoHyphens/>
        <w:spacing w:after="0" w:line="276" w:lineRule="auto"/>
        <w:jc w:val="both"/>
        <w:rPr>
          <w:ins w:id="456" w:author="User" w:date="2023-02-02T16:20:00Z"/>
          <w:rFonts w:cstheme="minorHAnsi"/>
        </w:rPr>
        <w:pPrChange w:id="457" w:author="User" w:date="2022-12-14T17:54:00Z">
          <w:pPr>
            <w:pStyle w:val="Default"/>
            <w:spacing w:line="276" w:lineRule="auto"/>
            <w:jc w:val="both"/>
          </w:pPr>
        </w:pPrChange>
      </w:pPr>
      <w:ins w:id="458" w:author="User" w:date="2023-02-02T16:18:00Z">
        <w:r>
          <w:rPr>
            <w:rFonts w:cstheme="minorHAnsi"/>
            <w:color w:val="000000"/>
          </w:rPr>
          <w:t xml:space="preserve">Brusu virsmu, kas saskarās ar </w:t>
        </w:r>
        <w:proofErr w:type="spellStart"/>
        <w:r>
          <w:rPr>
            <w:rFonts w:cstheme="minorHAnsi"/>
            <w:color w:val="000000"/>
          </w:rPr>
          <w:t>polera</w:t>
        </w:r>
        <w:proofErr w:type="spellEnd"/>
        <w:r>
          <w:rPr>
            <w:rFonts w:cstheme="minorHAnsi"/>
            <w:color w:val="000000"/>
          </w:rPr>
          <w:t xml:space="preserve"> sienu un segumu, pārklāt ar </w:t>
        </w:r>
      </w:ins>
      <w:ins w:id="459" w:author="User" w:date="2023-02-03T10:11:00Z">
        <w:r w:rsidR="00C30493">
          <w:rPr>
            <w:rFonts w:cstheme="minorHAnsi"/>
            <w:color w:val="000000"/>
          </w:rPr>
          <w:t xml:space="preserve">karstu </w:t>
        </w:r>
      </w:ins>
      <w:ins w:id="460" w:author="User" w:date="2023-02-02T16:18:00Z">
        <w:r>
          <w:rPr>
            <w:rFonts w:cstheme="minorHAnsi"/>
            <w:color w:val="000000"/>
          </w:rPr>
          <w:t>bituma mastiku</w:t>
        </w:r>
      </w:ins>
      <w:ins w:id="461" w:author="User" w:date="2023-02-02T16:20:00Z">
        <w:r>
          <w:rPr>
            <w:rFonts w:cstheme="minorHAnsi"/>
            <w:color w:val="000000"/>
          </w:rPr>
          <w:t xml:space="preserve"> </w:t>
        </w:r>
      </w:ins>
      <w:ins w:id="462" w:author="User" w:date="2023-02-02T16:19:00Z">
        <w:r>
          <w:rPr>
            <w:rFonts w:cstheme="minorHAnsi"/>
            <w:color w:val="000000"/>
          </w:rPr>
          <w:t xml:space="preserve">2 slāņos. Tāpat arī </w:t>
        </w:r>
        <w:proofErr w:type="spellStart"/>
        <w:r>
          <w:rPr>
            <w:rFonts w:cstheme="minorHAnsi"/>
            <w:color w:val="000000"/>
          </w:rPr>
          <w:t>polera</w:t>
        </w:r>
        <w:proofErr w:type="spellEnd"/>
        <w:r>
          <w:rPr>
            <w:rFonts w:cstheme="minorHAnsi"/>
            <w:color w:val="000000"/>
          </w:rPr>
          <w:t xml:space="preserve"> un seguma virsmas, kuras saskarās ar </w:t>
        </w:r>
      </w:ins>
      <w:ins w:id="463" w:author="User" w:date="2023-02-02T16:23:00Z">
        <w:r w:rsidR="00345A22">
          <w:rPr>
            <w:rFonts w:cstheme="minorHAnsi"/>
            <w:color w:val="000000"/>
          </w:rPr>
          <w:t>brusu</w:t>
        </w:r>
      </w:ins>
      <w:ins w:id="464" w:author="User" w:date="2023-02-02T16:19:00Z">
        <w:r>
          <w:rPr>
            <w:rFonts w:cstheme="minorHAnsi"/>
            <w:color w:val="000000"/>
          </w:rPr>
          <w:t>.</w:t>
        </w:r>
      </w:ins>
      <w:ins w:id="465" w:author="User" w:date="2023-02-03T11:56:00Z">
        <w:r w:rsidR="00DB5E80">
          <w:rPr>
            <w:rFonts w:cstheme="minorHAnsi"/>
            <w:color w:val="000000"/>
          </w:rPr>
          <w:t xml:space="preserve"> </w:t>
        </w:r>
      </w:ins>
      <w:ins w:id="466" w:author="User" w:date="2023-02-03T11:57:00Z">
        <w:r w:rsidR="00DB5E80">
          <w:rPr>
            <w:rFonts w:cstheme="minorHAnsi"/>
            <w:color w:val="000000"/>
          </w:rPr>
          <w:t>Brusu ieklāšanu veikt pirms mastikas izžūšanas</w:t>
        </w:r>
      </w:ins>
      <w:ins w:id="467" w:author="User" w:date="2023-02-03T11:58:00Z">
        <w:r w:rsidR="00DB5E80">
          <w:rPr>
            <w:rFonts w:cstheme="minorHAnsi"/>
            <w:color w:val="000000"/>
          </w:rPr>
          <w:t>, nodrošinot spraugas pilnu aizpildīšanu ar mastiku.</w:t>
        </w:r>
      </w:ins>
    </w:p>
    <w:p w14:paraId="7F3309A8" w14:textId="44AABF88" w:rsidR="006E3ACE" w:rsidRDefault="006E3ACE">
      <w:pPr>
        <w:widowControl w:val="0"/>
        <w:suppressAutoHyphens/>
        <w:spacing w:after="0" w:line="276" w:lineRule="auto"/>
        <w:jc w:val="both"/>
        <w:rPr>
          <w:ins w:id="468" w:author="User" w:date="2022-12-14T17:56:00Z"/>
          <w:rFonts w:cstheme="minorHAnsi"/>
        </w:rPr>
        <w:pPrChange w:id="469" w:author="User" w:date="2022-12-14T17:54:00Z">
          <w:pPr>
            <w:pStyle w:val="Default"/>
            <w:spacing w:line="276" w:lineRule="auto"/>
            <w:jc w:val="both"/>
          </w:pPr>
        </w:pPrChange>
      </w:pPr>
      <w:ins w:id="470" w:author="User" w:date="2022-12-14T17:52:00Z">
        <w:r>
          <w:rPr>
            <w:rFonts w:cstheme="minorHAnsi"/>
            <w:color w:val="000000"/>
          </w:rPr>
          <w:t xml:space="preserve">Brusu galus savienot ar metāla </w:t>
        </w:r>
        <w:proofErr w:type="spellStart"/>
        <w:r>
          <w:rPr>
            <w:rFonts w:cstheme="minorHAnsi"/>
            <w:color w:val="000000"/>
          </w:rPr>
          <w:t>uzlikam</w:t>
        </w:r>
        <w:proofErr w:type="spellEnd"/>
        <w:r>
          <w:rPr>
            <w:rFonts w:cstheme="minorHAnsi"/>
            <w:color w:val="000000"/>
          </w:rPr>
          <w:t xml:space="preserve"> </w:t>
        </w:r>
      </w:ins>
      <w:ins w:id="471" w:author="User" w:date="2022-12-14T17:53:00Z">
        <w:r>
          <w:rPr>
            <w:rFonts w:cstheme="minorHAnsi"/>
            <w:color w:val="000000"/>
          </w:rPr>
          <w:t xml:space="preserve">~ </w:t>
        </w:r>
      </w:ins>
      <w:ins w:id="472" w:author="User" w:date="2022-12-14T17:52:00Z">
        <w:r>
          <w:rPr>
            <w:rFonts w:cstheme="minorHAnsi"/>
            <w:color w:val="000000"/>
          </w:rPr>
          <w:t>150x300</w:t>
        </w:r>
      </w:ins>
      <w:ins w:id="473" w:author="User" w:date="2022-12-14T17:54:00Z">
        <w:r>
          <w:rPr>
            <w:rFonts w:cstheme="minorHAnsi"/>
            <w:color w:val="000000"/>
          </w:rPr>
          <w:t>x3</w:t>
        </w:r>
      </w:ins>
      <w:ins w:id="474" w:author="User" w:date="2022-12-14T17:52:00Z">
        <w:r>
          <w:rPr>
            <w:rFonts w:cstheme="minorHAnsi"/>
            <w:color w:val="000000"/>
          </w:rPr>
          <w:t xml:space="preserve"> mm</w:t>
        </w:r>
      </w:ins>
      <w:ins w:id="475" w:author="User" w:date="2022-12-14T17:53:00Z">
        <w:r>
          <w:rPr>
            <w:rFonts w:cstheme="minorHAnsi"/>
            <w:color w:val="000000"/>
          </w:rPr>
          <w:t xml:space="preserve">, katru pieskrūvēt minimāli ar 6 skrūvēm </w:t>
        </w:r>
      </w:ins>
      <w:ins w:id="476" w:author="User" w:date="2022-12-14T17:54:00Z">
        <w:r>
          <w:rPr>
            <w:rFonts w:cstheme="minorHAnsi"/>
            <w:color w:val="000000"/>
          </w:rPr>
          <w:t xml:space="preserve">Ø4 mm. </w:t>
        </w:r>
      </w:ins>
      <w:ins w:id="477" w:author="User" w:date="2022-12-14T17:56:00Z">
        <w:r>
          <w:rPr>
            <w:rFonts w:cstheme="minorHAnsi"/>
            <w:color w:val="000000"/>
          </w:rPr>
          <w:t xml:space="preserve">Uzlikām </w:t>
        </w:r>
      </w:ins>
      <w:ins w:id="478" w:author="User" w:date="2022-12-15T10:39:00Z">
        <w:r w:rsidR="005A539D">
          <w:rPr>
            <w:rFonts w:cstheme="minorHAnsi"/>
            <w:color w:val="000000"/>
          </w:rPr>
          <w:t>un skrūv</w:t>
        </w:r>
      </w:ins>
      <w:ins w:id="479" w:author="User" w:date="2022-12-15T10:40:00Z">
        <w:r w:rsidR="005A539D">
          <w:rPr>
            <w:rFonts w:cstheme="minorHAnsi"/>
            <w:color w:val="000000"/>
          </w:rPr>
          <w:t>ē</w:t>
        </w:r>
      </w:ins>
      <w:ins w:id="480" w:author="User" w:date="2022-12-15T10:39:00Z">
        <w:r w:rsidR="005A539D">
          <w:rPr>
            <w:rFonts w:cstheme="minorHAnsi"/>
            <w:color w:val="000000"/>
          </w:rPr>
          <w:t xml:space="preserve">m </w:t>
        </w:r>
      </w:ins>
      <w:ins w:id="481" w:author="User" w:date="2022-12-14T17:56:00Z">
        <w:r>
          <w:rPr>
            <w:rFonts w:cstheme="minorHAnsi"/>
            <w:color w:val="000000"/>
          </w:rPr>
          <w:t>jābūt</w:t>
        </w:r>
      </w:ins>
      <w:ins w:id="482" w:author="User" w:date="2022-12-14T17:57:00Z">
        <w:r>
          <w:rPr>
            <w:rFonts w:cstheme="minorHAnsi"/>
            <w:color w:val="000000"/>
          </w:rPr>
          <w:t xml:space="preserve"> </w:t>
        </w:r>
      </w:ins>
      <w:ins w:id="483" w:author="User" w:date="2022-12-14T17:56:00Z">
        <w:r>
          <w:rPr>
            <w:rFonts w:cstheme="minorHAnsi"/>
            <w:color w:val="000000"/>
          </w:rPr>
          <w:t xml:space="preserve">nerūsējošām. </w:t>
        </w:r>
      </w:ins>
    </w:p>
    <w:p w14:paraId="69FFF51F" w14:textId="0B949318" w:rsidR="008A15F6" w:rsidRPr="008A15F6" w:rsidRDefault="0075274F">
      <w:pPr>
        <w:widowControl w:val="0"/>
        <w:suppressAutoHyphens/>
        <w:spacing w:after="0" w:line="276" w:lineRule="auto"/>
        <w:jc w:val="both"/>
        <w:rPr>
          <w:ins w:id="484" w:author="User" w:date="2022-12-14T17:48:00Z"/>
          <w:rFonts w:cstheme="minorHAnsi"/>
          <w:color w:val="000000"/>
          <w:rPrChange w:id="485" w:author="User" w:date="2022-12-14T17:51:00Z">
            <w:rPr>
              <w:ins w:id="486" w:author="User" w:date="2022-12-14T17:48:00Z"/>
              <w:rFonts w:asciiTheme="minorHAnsi" w:hAnsiTheme="minorHAnsi" w:cstheme="minorHAnsi"/>
              <w:color w:val="auto"/>
              <w:sz w:val="22"/>
              <w:szCs w:val="22"/>
            </w:rPr>
          </w:rPrChange>
        </w:rPr>
        <w:pPrChange w:id="487" w:author="User" w:date="2022-12-14T17:54:00Z">
          <w:pPr>
            <w:pStyle w:val="Default"/>
            <w:spacing w:line="276" w:lineRule="auto"/>
            <w:jc w:val="both"/>
          </w:pPr>
        </w:pPrChange>
      </w:pPr>
      <w:proofErr w:type="spellStart"/>
      <w:ins w:id="488" w:author="User" w:date="2022-12-12T15:04:00Z">
        <w:r w:rsidRPr="008A15F6">
          <w:rPr>
            <w:rFonts w:cstheme="minorHAnsi"/>
            <w:color w:val="000000"/>
            <w:rPrChange w:id="489" w:author="User" w:date="2022-12-14T17:51:00Z">
              <w:rPr>
                <w:rFonts w:cstheme="minorHAnsi"/>
              </w:rPr>
            </w:rPrChange>
          </w:rPr>
          <w:t>Signālmarķējumu</w:t>
        </w:r>
        <w:proofErr w:type="spellEnd"/>
        <w:r w:rsidRPr="008A15F6">
          <w:rPr>
            <w:rFonts w:cstheme="minorHAnsi"/>
            <w:color w:val="000000"/>
            <w:rPrChange w:id="490" w:author="User" w:date="2022-12-14T17:51:00Z">
              <w:rPr>
                <w:rFonts w:cstheme="minorHAnsi"/>
              </w:rPr>
            </w:rPrChange>
          </w:rPr>
          <w:t xml:space="preserve"> uzklā</w:t>
        </w:r>
      </w:ins>
      <w:ins w:id="491" w:author="User" w:date="2022-12-12T15:09:00Z">
        <w:r w:rsidR="008865AE" w:rsidRPr="008A15F6">
          <w:rPr>
            <w:rFonts w:cstheme="minorHAnsi"/>
            <w:color w:val="000000"/>
            <w:rPrChange w:id="492" w:author="User" w:date="2022-12-14T17:51:00Z">
              <w:rPr>
                <w:rFonts w:cstheme="minorHAnsi"/>
              </w:rPr>
            </w:rPrChange>
          </w:rPr>
          <w:t>t</w:t>
        </w:r>
      </w:ins>
      <w:ins w:id="493" w:author="User" w:date="2022-12-12T15:04:00Z">
        <w:r w:rsidRPr="008A15F6">
          <w:rPr>
            <w:rFonts w:cstheme="minorHAnsi"/>
            <w:color w:val="000000"/>
            <w:rPrChange w:id="494" w:author="User" w:date="2022-12-14T17:51:00Z">
              <w:rPr>
                <w:rFonts w:cstheme="minorHAnsi"/>
              </w:rPr>
            </w:rPrChange>
          </w:rPr>
          <w:t xml:space="preserve"> uz </w:t>
        </w:r>
      </w:ins>
      <w:ins w:id="495" w:author="User" w:date="2022-12-14T17:48:00Z">
        <w:r w:rsidR="008A15F6" w:rsidRPr="008A15F6">
          <w:rPr>
            <w:rFonts w:cstheme="minorHAnsi"/>
            <w:color w:val="000000"/>
            <w:rPrChange w:id="496" w:author="User" w:date="2022-12-14T17:51:00Z">
              <w:rPr>
                <w:rFonts w:cstheme="minorHAnsi"/>
              </w:rPr>
            </w:rPrChange>
          </w:rPr>
          <w:t>brusu redzam</w:t>
        </w:r>
      </w:ins>
      <w:ins w:id="497" w:author="User" w:date="2022-12-14T17:54:00Z">
        <w:r w:rsidR="006E3ACE">
          <w:rPr>
            <w:rFonts w:cstheme="minorHAnsi"/>
            <w:color w:val="000000"/>
          </w:rPr>
          <w:t>ā</w:t>
        </w:r>
      </w:ins>
      <w:ins w:id="498" w:author="User" w:date="2022-12-14T17:48:00Z">
        <w:r w:rsidR="008A15F6" w:rsidRPr="008A15F6">
          <w:rPr>
            <w:rFonts w:cstheme="minorHAnsi"/>
            <w:color w:val="000000"/>
            <w:rPrChange w:id="499" w:author="User" w:date="2022-12-14T17:51:00Z">
              <w:rPr>
                <w:rFonts w:cstheme="minorHAnsi"/>
              </w:rPr>
            </w:rPrChange>
          </w:rPr>
          <w:t>m virsmām</w:t>
        </w:r>
      </w:ins>
      <w:ins w:id="500" w:author="User" w:date="2022-12-15T11:26:00Z">
        <w:r w:rsidR="004061DE">
          <w:rPr>
            <w:rFonts w:cstheme="minorHAnsi"/>
            <w:color w:val="000000"/>
          </w:rPr>
          <w:t>, ieskaitot galus.</w:t>
        </w:r>
      </w:ins>
      <w:ins w:id="501" w:author="User" w:date="2022-12-14T17:48:00Z">
        <w:r w:rsidR="008A15F6" w:rsidRPr="008A15F6">
          <w:rPr>
            <w:rFonts w:cstheme="minorHAnsi"/>
            <w:color w:val="000000"/>
            <w:rPrChange w:id="502" w:author="User" w:date="2022-12-14T17:51:00Z">
              <w:rPr>
                <w:rFonts w:cstheme="minorHAnsi"/>
              </w:rPr>
            </w:rPrChange>
          </w:rPr>
          <w:t xml:space="preserve"> </w:t>
        </w:r>
      </w:ins>
    </w:p>
    <w:p w14:paraId="5BBFFF51" w14:textId="6ABD7652" w:rsidR="004A0F4B" w:rsidDel="00D558B8" w:rsidRDefault="0075274F" w:rsidP="00045ACA">
      <w:pPr>
        <w:pStyle w:val="Default"/>
        <w:spacing w:line="276" w:lineRule="auto"/>
        <w:jc w:val="both"/>
        <w:rPr>
          <w:del w:id="503" w:author="User" w:date="2022-12-09T11:39:00Z"/>
          <w:rFonts w:asciiTheme="minorHAnsi" w:hAnsiTheme="minorHAnsi" w:cstheme="minorHAnsi"/>
          <w:color w:val="auto"/>
          <w:sz w:val="22"/>
          <w:szCs w:val="22"/>
        </w:rPr>
      </w:pPr>
      <w:ins w:id="504" w:author="User" w:date="2022-12-12T15:04:00Z">
        <w:r>
          <w:rPr>
            <w:rFonts w:asciiTheme="minorHAnsi" w:hAnsiTheme="minorHAnsi" w:cstheme="minorHAnsi"/>
            <w:color w:val="auto"/>
            <w:sz w:val="22"/>
            <w:szCs w:val="22"/>
          </w:rPr>
          <w:t xml:space="preserve"> </w:t>
        </w:r>
      </w:ins>
      <w:ins w:id="505" w:author="User" w:date="2022-12-12T15:05:00Z">
        <w:r w:rsidR="008865AE">
          <w:rPr>
            <w:rFonts w:asciiTheme="minorHAnsi" w:hAnsiTheme="minorHAnsi" w:cstheme="minorHAnsi"/>
            <w:color w:val="auto"/>
            <w:sz w:val="22"/>
            <w:szCs w:val="22"/>
          </w:rPr>
          <w:t xml:space="preserve">Marķējuma </w:t>
        </w:r>
      </w:ins>
      <w:ins w:id="506" w:author="User" w:date="2022-12-12T15:10:00Z">
        <w:r w:rsidR="008865AE">
          <w:rPr>
            <w:rFonts w:asciiTheme="minorHAnsi" w:hAnsiTheme="minorHAnsi" w:cstheme="minorHAnsi"/>
            <w:color w:val="auto"/>
            <w:sz w:val="22"/>
            <w:szCs w:val="22"/>
          </w:rPr>
          <w:t>apraksts</w:t>
        </w:r>
      </w:ins>
      <w:ins w:id="507" w:author="User" w:date="2022-12-12T15:05:00Z">
        <w:r w:rsidR="008865AE">
          <w:rPr>
            <w:rFonts w:asciiTheme="minorHAnsi" w:hAnsiTheme="minorHAnsi" w:cstheme="minorHAnsi"/>
            <w:color w:val="auto"/>
            <w:sz w:val="22"/>
            <w:szCs w:val="22"/>
          </w:rPr>
          <w:t>: slīpas dzelte</w:t>
        </w:r>
      </w:ins>
      <w:ins w:id="508" w:author="User" w:date="2022-12-12T15:06:00Z">
        <w:r w:rsidR="008865AE">
          <w:rPr>
            <w:rFonts w:asciiTheme="minorHAnsi" w:hAnsiTheme="minorHAnsi" w:cstheme="minorHAnsi"/>
            <w:color w:val="auto"/>
            <w:sz w:val="22"/>
            <w:szCs w:val="22"/>
          </w:rPr>
          <w:t xml:space="preserve">nas-melnas līnijas, </w:t>
        </w:r>
      </w:ins>
      <w:ins w:id="509" w:author="User" w:date="2022-12-12T15:11:00Z">
        <w:r w:rsidR="008865AE">
          <w:rPr>
            <w:rFonts w:asciiTheme="minorHAnsi" w:hAnsiTheme="minorHAnsi" w:cstheme="minorHAnsi"/>
            <w:color w:val="auto"/>
            <w:sz w:val="22"/>
            <w:szCs w:val="22"/>
          </w:rPr>
          <w:t xml:space="preserve">pamīšus, </w:t>
        </w:r>
      </w:ins>
      <w:ins w:id="510" w:author="User" w:date="2022-12-12T15:06:00Z">
        <w:r w:rsidR="008865AE">
          <w:rPr>
            <w:rFonts w:asciiTheme="minorHAnsi" w:hAnsiTheme="minorHAnsi" w:cstheme="minorHAnsi"/>
            <w:color w:val="auto"/>
            <w:sz w:val="22"/>
            <w:szCs w:val="22"/>
          </w:rPr>
          <w:t xml:space="preserve">slīpuma leņķis 45 grādi, </w:t>
        </w:r>
      </w:ins>
      <w:ins w:id="511" w:author="User" w:date="2022-12-12T15:07:00Z">
        <w:r w:rsidR="008865AE">
          <w:rPr>
            <w:rFonts w:asciiTheme="minorHAnsi" w:hAnsiTheme="minorHAnsi" w:cstheme="minorHAnsi"/>
            <w:color w:val="auto"/>
            <w:sz w:val="22"/>
            <w:szCs w:val="22"/>
          </w:rPr>
          <w:t>līniju platums – 100 mm</w:t>
        </w:r>
      </w:ins>
      <w:ins w:id="512" w:author="User" w:date="2022-12-12T15:35:00Z">
        <w:r w:rsidR="007C76B5">
          <w:rPr>
            <w:rFonts w:asciiTheme="minorHAnsi" w:hAnsiTheme="minorHAnsi" w:cstheme="minorHAnsi"/>
            <w:color w:val="auto"/>
            <w:sz w:val="22"/>
            <w:szCs w:val="22"/>
          </w:rPr>
          <w:t>, sk. zīmējumu</w:t>
        </w:r>
      </w:ins>
      <w:ins w:id="513" w:author="User" w:date="2022-12-12T15:36:00Z">
        <w:r w:rsidR="00E8722B">
          <w:rPr>
            <w:rFonts w:asciiTheme="minorHAnsi" w:hAnsiTheme="minorHAnsi" w:cstheme="minorHAnsi"/>
            <w:color w:val="auto"/>
            <w:sz w:val="22"/>
            <w:szCs w:val="22"/>
          </w:rPr>
          <w:t xml:space="preserve"> 1</w:t>
        </w:r>
      </w:ins>
      <w:ins w:id="514" w:author="User" w:date="2022-12-12T15:07:00Z">
        <w:r w:rsidR="008865AE">
          <w:rPr>
            <w:rFonts w:asciiTheme="minorHAnsi" w:hAnsiTheme="minorHAnsi" w:cstheme="minorHAnsi"/>
            <w:color w:val="auto"/>
            <w:sz w:val="22"/>
            <w:szCs w:val="22"/>
          </w:rPr>
          <w:t xml:space="preserve">. </w:t>
        </w:r>
      </w:ins>
      <w:ins w:id="515" w:author="User" w:date="2022-12-12T15:08:00Z">
        <w:r w:rsidR="008865AE">
          <w:rPr>
            <w:rFonts w:asciiTheme="minorHAnsi" w:hAnsiTheme="minorHAnsi" w:cstheme="minorHAnsi"/>
            <w:color w:val="auto"/>
            <w:sz w:val="22"/>
            <w:szCs w:val="22"/>
          </w:rPr>
          <w:t xml:space="preserve">Pielietot </w:t>
        </w:r>
      </w:ins>
      <w:ins w:id="516" w:author="User" w:date="2022-12-12T15:09:00Z">
        <w:r w:rsidR="008865AE">
          <w:rPr>
            <w:rFonts w:asciiTheme="minorHAnsi" w:hAnsiTheme="minorHAnsi" w:cstheme="minorHAnsi"/>
            <w:color w:val="auto"/>
            <w:sz w:val="22"/>
            <w:szCs w:val="22"/>
          </w:rPr>
          <w:t>k</w:t>
        </w:r>
      </w:ins>
      <w:ins w:id="517" w:author="User" w:date="2022-12-12T15:07:00Z">
        <w:r w:rsidR="008865AE">
          <w:rPr>
            <w:rFonts w:asciiTheme="minorHAnsi" w:hAnsiTheme="minorHAnsi" w:cstheme="minorHAnsi"/>
            <w:color w:val="auto"/>
            <w:sz w:val="22"/>
            <w:szCs w:val="22"/>
          </w:rPr>
          <w:t>rāsas</w:t>
        </w:r>
      </w:ins>
      <w:ins w:id="518" w:author="User" w:date="2022-12-14T17:55:00Z">
        <w:r w:rsidR="006E3ACE">
          <w:rPr>
            <w:rFonts w:asciiTheme="minorHAnsi" w:hAnsiTheme="minorHAnsi" w:cstheme="minorHAnsi"/>
            <w:color w:val="auto"/>
            <w:sz w:val="22"/>
            <w:szCs w:val="22"/>
          </w:rPr>
          <w:t xml:space="preserve"> koksnei</w:t>
        </w:r>
      </w:ins>
      <w:ins w:id="519" w:author="User" w:date="2022-12-14T17:56:00Z">
        <w:r w:rsidR="006E3ACE">
          <w:rPr>
            <w:rFonts w:asciiTheme="minorHAnsi" w:hAnsiTheme="minorHAnsi" w:cstheme="minorHAnsi"/>
            <w:color w:val="auto"/>
            <w:sz w:val="22"/>
            <w:szCs w:val="22"/>
          </w:rPr>
          <w:t>, ārējiem darbiem</w:t>
        </w:r>
      </w:ins>
      <w:ins w:id="520" w:author="User" w:date="2022-12-12T15:09:00Z">
        <w:r w:rsidR="008865AE">
          <w:rPr>
            <w:rFonts w:asciiTheme="minorHAnsi" w:hAnsiTheme="minorHAnsi" w:cstheme="minorHAnsi"/>
            <w:color w:val="auto"/>
            <w:sz w:val="22"/>
            <w:szCs w:val="22"/>
          </w:rPr>
          <w:t>.</w:t>
        </w:r>
      </w:ins>
      <w:ins w:id="521" w:author="User" w:date="2022-12-12T15:07:00Z">
        <w:r w:rsidR="008865AE">
          <w:rPr>
            <w:rFonts w:asciiTheme="minorHAnsi" w:hAnsiTheme="minorHAnsi" w:cstheme="minorHAnsi"/>
            <w:color w:val="auto"/>
            <w:sz w:val="22"/>
            <w:szCs w:val="22"/>
          </w:rPr>
          <w:t xml:space="preserve"> </w:t>
        </w:r>
      </w:ins>
      <w:ins w:id="522" w:author="User" w:date="2023-02-02T16:21:00Z">
        <w:r w:rsidR="00FA403C">
          <w:rPr>
            <w:rFonts w:asciiTheme="minorHAnsi" w:hAnsiTheme="minorHAnsi" w:cstheme="minorHAnsi"/>
            <w:color w:val="auto"/>
            <w:sz w:val="22"/>
            <w:szCs w:val="22"/>
          </w:rPr>
          <w:t xml:space="preserve">Krāsu toņi: RAL </w:t>
        </w:r>
      </w:ins>
      <w:ins w:id="523" w:author="User" w:date="2023-02-02T16:22:00Z">
        <w:r w:rsidR="00FA403C" w:rsidRPr="00123348">
          <w:rPr>
            <w:rFonts w:eastAsia="Times New Roman"/>
            <w:color w:val="2C363A"/>
            <w:sz w:val="21"/>
            <w:szCs w:val="21"/>
            <w:lang w:eastAsia="lv-LV"/>
          </w:rPr>
          <w:t>9005 un RAL 1018</w:t>
        </w:r>
        <w:r w:rsidR="00FA403C">
          <w:rPr>
            <w:rFonts w:eastAsia="Times New Roman"/>
            <w:color w:val="2C363A"/>
            <w:sz w:val="21"/>
            <w:szCs w:val="21"/>
            <w:lang w:eastAsia="lv-LV"/>
          </w:rPr>
          <w:t>.</w:t>
        </w:r>
      </w:ins>
    </w:p>
    <w:p w14:paraId="78EBE66B" w14:textId="77777777" w:rsidR="00D558B8" w:rsidRDefault="00D558B8" w:rsidP="003C69F4">
      <w:pPr>
        <w:pStyle w:val="Default"/>
        <w:spacing w:line="276" w:lineRule="auto"/>
        <w:rPr>
          <w:ins w:id="524" w:author="User" w:date="2022-12-16T14:31:00Z"/>
          <w:rFonts w:asciiTheme="minorHAnsi" w:hAnsiTheme="minorHAnsi" w:cstheme="minorHAnsi"/>
          <w:color w:val="auto"/>
          <w:sz w:val="22"/>
          <w:szCs w:val="22"/>
        </w:rPr>
      </w:pPr>
    </w:p>
    <w:p w14:paraId="0CF38E3C" w14:textId="4EF85493" w:rsidR="00D558B8" w:rsidRDefault="00D558B8" w:rsidP="003C69F4">
      <w:pPr>
        <w:pStyle w:val="Default"/>
        <w:spacing w:line="276" w:lineRule="auto"/>
        <w:rPr>
          <w:ins w:id="525" w:author="User" w:date="2022-12-16T14:31:00Z"/>
          <w:rFonts w:asciiTheme="minorHAnsi" w:hAnsiTheme="minorHAnsi" w:cstheme="minorHAnsi"/>
          <w:color w:val="auto"/>
          <w:sz w:val="22"/>
          <w:szCs w:val="22"/>
        </w:rPr>
      </w:pPr>
      <w:ins w:id="526" w:author="User" w:date="2022-12-16T14:31:00Z">
        <w:r>
          <w:rPr>
            <w:rFonts w:asciiTheme="minorHAnsi" w:hAnsiTheme="minorHAnsi" w:cstheme="minorHAnsi"/>
            <w:color w:val="auto"/>
            <w:sz w:val="22"/>
            <w:szCs w:val="22"/>
          </w:rPr>
          <w:t>Mērvienības: m</w:t>
        </w:r>
        <w:r w:rsidRPr="00D558B8">
          <w:rPr>
            <w:rFonts w:asciiTheme="minorHAnsi" w:hAnsiTheme="minorHAnsi" w:cstheme="minorHAnsi"/>
            <w:color w:val="auto"/>
            <w:sz w:val="22"/>
            <w:szCs w:val="22"/>
            <w:vertAlign w:val="superscript"/>
            <w:rPrChange w:id="527" w:author="User" w:date="2022-12-16T14:32:00Z">
              <w:rPr>
                <w:rFonts w:asciiTheme="minorHAnsi" w:hAnsiTheme="minorHAnsi" w:cstheme="minorHAnsi"/>
                <w:color w:val="auto"/>
                <w:sz w:val="22"/>
                <w:szCs w:val="22"/>
              </w:rPr>
            </w:rPrChange>
          </w:rPr>
          <w:t>3</w:t>
        </w:r>
      </w:ins>
      <w:ins w:id="528" w:author="User" w:date="2022-12-16T14:32:00Z">
        <w:r w:rsidRPr="00D558B8">
          <w:rPr>
            <w:rFonts w:asciiTheme="minorHAnsi" w:hAnsiTheme="minorHAnsi" w:cstheme="minorHAnsi"/>
            <w:color w:val="auto"/>
            <w:sz w:val="22"/>
            <w:szCs w:val="22"/>
            <w:rPrChange w:id="529" w:author="User" w:date="2022-12-16T14:32:00Z">
              <w:rPr>
                <w:rFonts w:asciiTheme="minorHAnsi" w:hAnsiTheme="minorHAnsi" w:cstheme="minorHAnsi"/>
                <w:color w:val="auto"/>
                <w:sz w:val="22"/>
                <w:szCs w:val="22"/>
                <w:vertAlign w:val="superscript"/>
              </w:rPr>
            </w:rPrChange>
          </w:rPr>
          <w:t xml:space="preserve"> , m</w:t>
        </w:r>
        <w:r>
          <w:rPr>
            <w:rFonts w:asciiTheme="minorHAnsi" w:hAnsiTheme="minorHAnsi" w:cstheme="minorHAnsi"/>
            <w:color w:val="auto"/>
            <w:sz w:val="22"/>
            <w:szCs w:val="22"/>
            <w:vertAlign w:val="superscript"/>
          </w:rPr>
          <w:t xml:space="preserve">2 </w:t>
        </w:r>
        <w:r w:rsidRPr="00D558B8">
          <w:rPr>
            <w:rFonts w:asciiTheme="minorHAnsi" w:hAnsiTheme="minorHAnsi" w:cstheme="minorHAnsi"/>
            <w:color w:val="auto"/>
            <w:sz w:val="22"/>
            <w:szCs w:val="22"/>
            <w:rPrChange w:id="530" w:author="User" w:date="2022-12-16T14:33:00Z">
              <w:rPr>
                <w:rFonts w:asciiTheme="minorHAnsi" w:hAnsiTheme="minorHAnsi" w:cstheme="minorHAnsi"/>
                <w:color w:val="auto"/>
                <w:sz w:val="22"/>
                <w:szCs w:val="22"/>
                <w:vertAlign w:val="superscript"/>
              </w:rPr>
            </w:rPrChange>
          </w:rPr>
          <w:t xml:space="preserve">, </w:t>
        </w:r>
        <w:r w:rsidRPr="00D558B8">
          <w:rPr>
            <w:rFonts w:asciiTheme="minorHAnsi" w:hAnsiTheme="minorHAnsi" w:cstheme="minorHAnsi"/>
            <w:color w:val="auto"/>
            <w:sz w:val="22"/>
            <w:szCs w:val="22"/>
            <w:rPrChange w:id="531" w:author="User" w:date="2022-12-16T14:32:00Z">
              <w:rPr>
                <w:rFonts w:asciiTheme="minorHAnsi" w:hAnsiTheme="minorHAnsi" w:cstheme="minorHAnsi"/>
                <w:color w:val="auto"/>
                <w:sz w:val="22"/>
                <w:szCs w:val="22"/>
                <w:vertAlign w:val="superscript"/>
              </w:rPr>
            </w:rPrChange>
          </w:rPr>
          <w:t>KS</w:t>
        </w:r>
      </w:ins>
    </w:p>
    <w:p w14:paraId="7A380870" w14:textId="77777777" w:rsidR="00CE13BF" w:rsidRDefault="00CE13BF" w:rsidP="00045ACA">
      <w:pPr>
        <w:pStyle w:val="Default"/>
        <w:spacing w:line="276" w:lineRule="auto"/>
        <w:jc w:val="both"/>
        <w:rPr>
          <w:ins w:id="532" w:author="User" w:date="2022-12-14T17:44:00Z"/>
          <w:rFonts w:asciiTheme="minorHAnsi" w:hAnsiTheme="minorHAnsi" w:cstheme="minorHAnsi"/>
          <w:color w:val="auto"/>
          <w:sz w:val="22"/>
          <w:szCs w:val="22"/>
        </w:rPr>
      </w:pPr>
    </w:p>
    <w:p w14:paraId="09B1AD13" w14:textId="77777777" w:rsidR="00CE13BF" w:rsidRDefault="00CE13BF" w:rsidP="00045ACA">
      <w:pPr>
        <w:pStyle w:val="Default"/>
        <w:spacing w:line="276" w:lineRule="auto"/>
        <w:jc w:val="both"/>
        <w:rPr>
          <w:ins w:id="533" w:author="User" w:date="2022-12-14T17:44:00Z"/>
          <w:rFonts w:asciiTheme="minorHAnsi" w:hAnsiTheme="minorHAnsi" w:cstheme="minorHAnsi"/>
          <w:color w:val="auto"/>
          <w:sz w:val="22"/>
          <w:szCs w:val="22"/>
        </w:rPr>
      </w:pPr>
    </w:p>
    <w:p w14:paraId="087C50DF" w14:textId="5EBBA7D7" w:rsidR="0075274F" w:rsidRPr="00A9490E" w:rsidRDefault="00CE13BF">
      <w:pPr>
        <w:pStyle w:val="Default"/>
        <w:spacing w:line="276" w:lineRule="auto"/>
        <w:jc w:val="center"/>
        <w:rPr>
          <w:ins w:id="534" w:author="User" w:date="2022-12-12T15:05:00Z"/>
          <w:rFonts w:asciiTheme="minorHAnsi" w:hAnsiTheme="minorHAnsi" w:cstheme="minorHAnsi"/>
          <w:color w:val="auto"/>
          <w:sz w:val="22"/>
          <w:szCs w:val="22"/>
          <w:lang w:val="en-US"/>
          <w:rPrChange w:id="535" w:author="User" w:date="2022-12-13T09:48:00Z">
            <w:rPr>
              <w:ins w:id="536" w:author="User" w:date="2022-12-12T15:05:00Z"/>
              <w:rFonts w:asciiTheme="minorHAnsi" w:hAnsiTheme="minorHAnsi" w:cstheme="minorHAnsi"/>
              <w:color w:val="auto"/>
              <w:sz w:val="22"/>
              <w:szCs w:val="22"/>
            </w:rPr>
          </w:rPrChange>
        </w:rPr>
        <w:pPrChange w:id="537" w:author="User" w:date="2022-12-12T15:36:00Z">
          <w:pPr>
            <w:pStyle w:val="Default"/>
            <w:spacing w:line="276" w:lineRule="auto"/>
          </w:pPr>
        </w:pPrChange>
      </w:pPr>
      <w:ins w:id="538" w:author="User" w:date="2022-12-14T17:46:00Z">
        <w:r w:rsidRPr="00CE13BF">
          <w:rPr>
            <w:rFonts w:asciiTheme="minorHAnsi" w:hAnsiTheme="minorHAnsi" w:cstheme="minorHAnsi"/>
            <w:noProof/>
            <w:color w:val="auto"/>
            <w:sz w:val="22"/>
            <w:szCs w:val="22"/>
            <w:lang w:eastAsia="lv-LV"/>
          </w:rPr>
          <w:drawing>
            <wp:inline distT="0" distB="0" distL="0" distR="0" wp14:anchorId="1BBA7B7E" wp14:editId="61757251">
              <wp:extent cx="3971363" cy="5353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88393" cy="5376005"/>
                      </a:xfrm>
                      <a:prstGeom prst="rect">
                        <a:avLst/>
                      </a:prstGeom>
                    </pic:spPr>
                  </pic:pic>
                </a:graphicData>
              </a:graphic>
            </wp:inline>
          </w:drawing>
        </w:r>
      </w:ins>
    </w:p>
    <w:p w14:paraId="1ADD866B" w14:textId="77777777" w:rsidR="00E8722B" w:rsidRDefault="00E8722B">
      <w:pPr>
        <w:pStyle w:val="Default"/>
        <w:spacing w:line="276" w:lineRule="auto"/>
        <w:jc w:val="center"/>
        <w:rPr>
          <w:ins w:id="539" w:author="User" w:date="2022-12-12T15:36:00Z"/>
          <w:rFonts w:eastAsiaTheme="majorEastAsia" w:cstheme="minorHAnsi"/>
          <w:color w:val="auto"/>
        </w:rPr>
        <w:pPrChange w:id="540" w:author="User" w:date="2022-12-12T15:36:00Z">
          <w:pPr>
            <w:pStyle w:val="Default"/>
            <w:spacing w:line="276" w:lineRule="auto"/>
            <w:jc w:val="both"/>
          </w:pPr>
        </w:pPrChange>
      </w:pPr>
      <w:ins w:id="541" w:author="User" w:date="2022-12-12T15:36:00Z">
        <w:r w:rsidRPr="00E8722B">
          <w:rPr>
            <w:rFonts w:eastAsiaTheme="majorEastAsia" w:cstheme="minorHAnsi"/>
            <w:color w:val="auto"/>
            <w:rPrChange w:id="542" w:author="User" w:date="2022-12-12T15:36:00Z">
              <w:rPr>
                <w:rFonts w:eastAsiaTheme="majorEastAsia" w:cstheme="minorHAnsi"/>
                <w:color w:val="2E74B5" w:themeColor="accent1" w:themeShade="BF"/>
              </w:rPr>
            </w:rPrChange>
          </w:rPr>
          <w:t>Zīm. 1</w:t>
        </w:r>
      </w:ins>
    </w:p>
    <w:p w14:paraId="74CF1B40" w14:textId="77777777" w:rsidR="00E8722B" w:rsidRDefault="00E8722B" w:rsidP="00045ACA">
      <w:pPr>
        <w:pStyle w:val="Default"/>
        <w:spacing w:line="276" w:lineRule="auto"/>
        <w:jc w:val="both"/>
        <w:rPr>
          <w:ins w:id="543" w:author="User" w:date="2022-12-12T15:36:00Z"/>
          <w:rFonts w:eastAsiaTheme="majorEastAsia" w:cstheme="minorHAnsi"/>
          <w:color w:val="auto"/>
        </w:rPr>
      </w:pPr>
    </w:p>
    <w:p w14:paraId="485559DD" w14:textId="77777777" w:rsidR="00E8722B" w:rsidRDefault="00E8722B" w:rsidP="00045ACA">
      <w:pPr>
        <w:pStyle w:val="Default"/>
        <w:spacing w:line="276" w:lineRule="auto"/>
        <w:jc w:val="both"/>
        <w:rPr>
          <w:ins w:id="544" w:author="User" w:date="2022-12-12T15:36:00Z"/>
          <w:rFonts w:eastAsiaTheme="majorEastAsia" w:cstheme="minorHAnsi"/>
          <w:color w:val="auto"/>
        </w:rPr>
      </w:pPr>
    </w:p>
    <w:p w14:paraId="6FBD0013" w14:textId="3F7A88D8" w:rsidR="00A03C93" w:rsidRPr="00E8722B" w:rsidDel="00786327" w:rsidRDefault="00A03C93" w:rsidP="008748A7">
      <w:pPr>
        <w:widowControl w:val="0"/>
        <w:suppressAutoHyphens/>
        <w:spacing w:after="0" w:line="240" w:lineRule="auto"/>
        <w:jc w:val="both"/>
        <w:rPr>
          <w:del w:id="545" w:author="User" w:date="2022-12-09T11:39:00Z"/>
          <w:rFonts w:eastAsiaTheme="majorEastAsia" w:cstheme="minorHAnsi"/>
          <w:sz w:val="24"/>
          <w:szCs w:val="24"/>
          <w:rPrChange w:id="546" w:author="User" w:date="2022-12-12T15:36:00Z">
            <w:rPr>
              <w:del w:id="547" w:author="User" w:date="2022-12-09T11:39:00Z"/>
              <w:rFonts w:eastAsiaTheme="majorEastAsia" w:cstheme="minorHAnsi"/>
              <w:color w:val="2E74B5" w:themeColor="accent1" w:themeShade="BF"/>
              <w:sz w:val="24"/>
              <w:szCs w:val="24"/>
            </w:rPr>
          </w:rPrChange>
        </w:rPr>
      </w:pPr>
      <w:del w:id="548" w:author="User" w:date="2022-12-09T11:39:00Z">
        <w:r w:rsidRPr="00E8722B" w:rsidDel="00786327">
          <w:rPr>
            <w:rFonts w:eastAsiaTheme="majorEastAsia" w:cstheme="minorHAnsi"/>
            <w:sz w:val="24"/>
            <w:szCs w:val="24"/>
            <w:rPrChange w:id="549"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550" w:author="User" w:date="2022-12-12T15:36:00Z">
              <w:rPr>
                <w:rFonts w:eastAsiaTheme="majorEastAsia" w:cstheme="minorHAnsi"/>
                <w:color w:val="2E74B5" w:themeColor="accent1" w:themeShade="BF"/>
                <w:sz w:val="24"/>
                <w:szCs w:val="24"/>
              </w:rPr>
            </w:rPrChange>
          </w:rPr>
          <w:delText>5</w:delText>
        </w:r>
        <w:r w:rsidRPr="00E8722B" w:rsidDel="00786327">
          <w:rPr>
            <w:rFonts w:eastAsiaTheme="majorEastAsia" w:cstheme="minorHAnsi"/>
            <w:sz w:val="24"/>
            <w:szCs w:val="24"/>
            <w:rPrChange w:id="551" w:author="User" w:date="2022-12-12T15:36:00Z">
              <w:rPr>
                <w:rFonts w:eastAsiaTheme="majorEastAsia" w:cstheme="minorHAnsi"/>
                <w:color w:val="2E74B5" w:themeColor="accent1" w:themeShade="BF"/>
                <w:sz w:val="24"/>
                <w:szCs w:val="24"/>
              </w:rPr>
            </w:rPrChange>
          </w:rPr>
          <w:delText xml:space="preserve"> Atdurpāļu konstrukcij</w:delText>
        </w:r>
        <w:r w:rsidR="003119BC" w:rsidRPr="00E8722B" w:rsidDel="00786327">
          <w:rPr>
            <w:rFonts w:eastAsiaTheme="majorEastAsia" w:cstheme="minorHAnsi"/>
            <w:sz w:val="24"/>
            <w:szCs w:val="24"/>
            <w:rPrChange w:id="552" w:author="User" w:date="2022-12-12T15:36:00Z">
              <w:rPr>
                <w:rFonts w:eastAsiaTheme="majorEastAsia" w:cstheme="minorHAnsi"/>
                <w:color w:val="2E74B5" w:themeColor="accent1" w:themeShade="BF"/>
                <w:sz w:val="24"/>
                <w:szCs w:val="24"/>
              </w:rPr>
            </w:rPrChange>
          </w:rPr>
          <w:delText>u</w:delText>
        </w:r>
        <w:r w:rsidRPr="00E8722B" w:rsidDel="00786327">
          <w:rPr>
            <w:rFonts w:eastAsiaTheme="majorEastAsia" w:cstheme="minorHAnsi"/>
            <w:sz w:val="24"/>
            <w:szCs w:val="24"/>
            <w:rPrChange w:id="553" w:author="User" w:date="2022-12-12T15:36:00Z">
              <w:rPr>
                <w:rFonts w:eastAsiaTheme="majorEastAsia" w:cstheme="minorHAnsi"/>
                <w:color w:val="2E74B5" w:themeColor="accent1" w:themeShade="BF"/>
                <w:sz w:val="24"/>
                <w:szCs w:val="24"/>
              </w:rPr>
            </w:rPrChange>
          </w:rPr>
          <w:delText xml:space="preserve"> izbūve</w:delText>
        </w:r>
      </w:del>
    </w:p>
    <w:p w14:paraId="051707C2" w14:textId="34F52C15" w:rsidR="00A77262" w:rsidRPr="00E8722B" w:rsidDel="00786327" w:rsidRDefault="00A77262" w:rsidP="00733BFF">
      <w:pPr>
        <w:pStyle w:val="Default"/>
        <w:spacing w:line="276" w:lineRule="auto"/>
        <w:jc w:val="both"/>
        <w:rPr>
          <w:del w:id="554" w:author="User" w:date="2022-12-09T11:39:00Z"/>
          <w:rFonts w:asciiTheme="minorHAnsi" w:hAnsiTheme="minorHAnsi" w:cstheme="minorHAnsi"/>
          <w:color w:val="auto"/>
          <w:sz w:val="22"/>
          <w:szCs w:val="22"/>
        </w:rPr>
      </w:pPr>
      <w:del w:id="555" w:author="User" w:date="2022-12-09T11:39:00Z">
        <w:r w:rsidRPr="00E8722B" w:rsidDel="00786327">
          <w:rPr>
            <w:rFonts w:cstheme="minorHAnsi"/>
          </w:rPr>
          <w:delText xml:space="preserve">Darbs ietver tērauda cauruļpāļu </w:delText>
        </w:r>
        <w:r w:rsidR="004825D7" w:rsidRPr="00E8722B" w:rsidDel="00786327">
          <w:rPr>
            <w:rFonts w:cstheme="minorHAnsi"/>
          </w:rPr>
          <w:delText>iegremdēšanu</w:delText>
        </w:r>
        <w:r w:rsidRPr="00E8722B" w:rsidDel="00786327">
          <w:rPr>
            <w:rFonts w:cstheme="minorHAnsi"/>
          </w:rPr>
          <w:delText xml:space="preserve"> atbilstoši punktam </w:delText>
        </w:r>
        <w:r w:rsidR="00DE4F7C" w:rsidRPr="00E8722B" w:rsidDel="00786327">
          <w:rPr>
            <w:rFonts w:cstheme="minorHAnsi"/>
          </w:rPr>
          <w:delText>3.3.3.</w:delText>
        </w:r>
      </w:del>
    </w:p>
    <w:p w14:paraId="4929D38C" w14:textId="0EB7851F" w:rsidR="00A77262" w:rsidRPr="00E8722B" w:rsidDel="00786327" w:rsidRDefault="00A77262" w:rsidP="00733BFF">
      <w:pPr>
        <w:pStyle w:val="Default"/>
        <w:spacing w:line="276" w:lineRule="auto"/>
        <w:jc w:val="both"/>
        <w:rPr>
          <w:del w:id="556" w:author="User" w:date="2022-12-09T11:39:00Z"/>
          <w:rFonts w:asciiTheme="minorHAnsi" w:hAnsiTheme="minorHAnsi" w:cstheme="minorHAnsi"/>
          <w:color w:val="auto"/>
          <w:sz w:val="22"/>
          <w:szCs w:val="22"/>
        </w:rPr>
      </w:pPr>
      <w:del w:id="557" w:author="User" w:date="2022-12-09T11:39:00Z">
        <w:r w:rsidRPr="00E8722B" w:rsidDel="00786327">
          <w:rPr>
            <w:rFonts w:cstheme="minorHAnsi"/>
          </w:rPr>
          <w:delText>Darb</w:delText>
        </w:r>
        <w:r w:rsidR="00807E39" w:rsidRPr="00E8722B" w:rsidDel="00786327">
          <w:rPr>
            <w:rFonts w:cstheme="minorHAnsi"/>
          </w:rPr>
          <w:delText>s</w:delText>
        </w:r>
        <w:r w:rsidRPr="00E8722B" w:rsidDel="00786327">
          <w:rPr>
            <w:rFonts w:cstheme="minorHAnsi"/>
          </w:rPr>
          <w:delText xml:space="preserve"> ietver veidņu</w:delText>
        </w:r>
        <w:r w:rsidR="00E90836" w:rsidRPr="00E8722B" w:rsidDel="00786327">
          <w:rPr>
            <w:rFonts w:cstheme="minorHAnsi"/>
          </w:rPr>
          <w:delText xml:space="preserve"> </w:delText>
        </w:r>
        <w:r w:rsidR="00807E39" w:rsidRPr="00E8722B" w:rsidDel="00786327">
          <w:rPr>
            <w:rFonts w:cstheme="minorHAnsi"/>
          </w:rPr>
          <w:delText xml:space="preserve">uzstādīšanas </w:delText>
        </w:r>
        <w:r w:rsidR="00E90836" w:rsidRPr="00E8722B" w:rsidDel="00786327">
          <w:rPr>
            <w:rFonts w:cstheme="minorHAnsi"/>
          </w:rPr>
          <w:delText xml:space="preserve">/ saliekamo dzelzsbetona </w:delText>
        </w:r>
        <w:r w:rsidR="00807E39" w:rsidRPr="00E8722B" w:rsidDel="00786327">
          <w:rPr>
            <w:rFonts w:cstheme="minorHAnsi"/>
            <w:color w:val="auto"/>
            <w:rPrChange w:id="558" w:author="User" w:date="2022-12-12T15:36:00Z">
              <w:rPr>
                <w:rFonts w:cstheme="minorHAnsi"/>
              </w:rPr>
            </w:rPrChange>
          </w:rPr>
          <w:delText>plātņu montāžas</w:delText>
        </w:r>
        <w:r w:rsidR="00807E39" w:rsidRPr="00E8722B" w:rsidDel="00786327">
          <w:rPr>
            <w:rFonts w:cstheme="minorHAnsi"/>
          </w:rPr>
          <w:delText xml:space="preserve"> </w:delText>
        </w:r>
        <w:r w:rsidRPr="00E8722B" w:rsidDel="00786327">
          <w:rPr>
            <w:rFonts w:cstheme="minorHAnsi"/>
          </w:rPr>
          <w:delText xml:space="preserve">darbus atbilstoši punktam </w:delText>
        </w:r>
        <w:r w:rsidR="00DE4F7C" w:rsidRPr="00E8722B" w:rsidDel="00786327">
          <w:rPr>
            <w:rFonts w:cstheme="minorHAnsi"/>
          </w:rPr>
          <w:delText>3.4.3.</w:delText>
        </w:r>
      </w:del>
    </w:p>
    <w:p w14:paraId="45C0505B" w14:textId="43E9A7FC" w:rsidR="004825D7" w:rsidRPr="00E8722B" w:rsidDel="00786327" w:rsidRDefault="00A77262" w:rsidP="00733BFF">
      <w:pPr>
        <w:pStyle w:val="Default"/>
        <w:spacing w:line="276" w:lineRule="auto"/>
        <w:jc w:val="both"/>
        <w:rPr>
          <w:del w:id="559" w:author="User" w:date="2022-12-09T11:39:00Z"/>
          <w:rFonts w:asciiTheme="minorHAnsi" w:hAnsiTheme="minorHAnsi" w:cstheme="minorHAnsi"/>
          <w:color w:val="auto"/>
          <w:sz w:val="22"/>
          <w:szCs w:val="22"/>
        </w:rPr>
      </w:pPr>
      <w:del w:id="560" w:author="User" w:date="2022-12-09T11:39:00Z">
        <w:r w:rsidRPr="00E8722B" w:rsidDel="00786327">
          <w:rPr>
            <w:rFonts w:cstheme="minorHAnsi"/>
          </w:rPr>
          <w:delText>Darbs ietv</w:delText>
        </w:r>
        <w:r w:rsidR="004825D7" w:rsidRPr="00E8722B" w:rsidDel="00786327">
          <w:rPr>
            <w:rFonts w:cstheme="minorHAnsi"/>
          </w:rPr>
          <w:delText xml:space="preserve">er pāļu stiegrojuma karkasa izbūvi un </w:delText>
        </w:r>
        <w:r w:rsidR="00C7270C" w:rsidRPr="00E8722B" w:rsidDel="00786327">
          <w:rPr>
            <w:rFonts w:cstheme="minorHAnsi"/>
          </w:rPr>
          <w:delText>betonēšanas</w:delText>
        </w:r>
        <w:r w:rsidR="004825D7" w:rsidRPr="00E8722B" w:rsidDel="00786327">
          <w:rPr>
            <w:rFonts w:cstheme="minorHAnsi"/>
          </w:rPr>
          <w:delText xml:space="preserve"> darbu atbilstoši punktiem </w:delText>
        </w:r>
        <w:r w:rsidR="00DE4F7C" w:rsidRPr="00E8722B" w:rsidDel="00786327">
          <w:rPr>
            <w:rFonts w:cstheme="minorHAnsi"/>
          </w:rPr>
          <w:delText xml:space="preserve">3.4.2 </w:delText>
        </w:r>
        <w:r w:rsidR="004825D7" w:rsidRPr="00E8722B" w:rsidDel="00786327">
          <w:rPr>
            <w:rFonts w:cstheme="minorHAnsi"/>
          </w:rPr>
          <w:delText xml:space="preserve">un </w:delText>
        </w:r>
        <w:r w:rsidR="00DE4F7C" w:rsidRPr="00E8722B" w:rsidDel="00786327">
          <w:rPr>
            <w:rFonts w:cstheme="minorHAnsi"/>
          </w:rPr>
          <w:delText>3.4.1.</w:delText>
        </w:r>
      </w:del>
    </w:p>
    <w:p w14:paraId="10ED4853" w14:textId="2CA51ECB" w:rsidR="004825D7" w:rsidRPr="00E8722B" w:rsidDel="00786327" w:rsidRDefault="004825D7" w:rsidP="00733BFF">
      <w:pPr>
        <w:pStyle w:val="Default"/>
        <w:spacing w:line="276" w:lineRule="auto"/>
        <w:jc w:val="both"/>
        <w:rPr>
          <w:del w:id="561" w:author="User" w:date="2022-12-09T11:39:00Z"/>
          <w:rFonts w:asciiTheme="minorHAnsi" w:hAnsiTheme="minorHAnsi" w:cstheme="minorHAnsi"/>
          <w:color w:val="auto"/>
          <w:sz w:val="22"/>
          <w:szCs w:val="22"/>
        </w:rPr>
      </w:pPr>
      <w:del w:id="562" w:author="User" w:date="2022-12-09T11:39:00Z">
        <w:r w:rsidRPr="00E8722B" w:rsidDel="00786327">
          <w:rPr>
            <w:rFonts w:cstheme="minorHAnsi"/>
          </w:rPr>
          <w:delText xml:space="preserve">Darbs ietver </w:delText>
        </w:r>
        <w:r w:rsidR="00DE4F7C" w:rsidRPr="00E8722B" w:rsidDel="00786327">
          <w:rPr>
            <w:rFonts w:cstheme="minorHAnsi"/>
          </w:rPr>
          <w:delText xml:space="preserve">virsbūves </w:delText>
        </w:r>
        <w:r w:rsidRPr="00E8722B" w:rsidDel="00786327">
          <w:rPr>
            <w:rFonts w:cstheme="minorHAnsi"/>
          </w:rPr>
          <w:delText xml:space="preserve">stiegrošanas darbus atbilstoši punktam </w:delText>
        </w:r>
        <w:r w:rsidR="00DE4F7C" w:rsidRPr="00E8722B" w:rsidDel="00786327">
          <w:rPr>
            <w:rFonts w:cstheme="minorHAnsi"/>
          </w:rPr>
          <w:delText>3.4.2.</w:delText>
        </w:r>
      </w:del>
    </w:p>
    <w:p w14:paraId="0CEB962B" w14:textId="372A9766" w:rsidR="00A77262" w:rsidRPr="00E8722B" w:rsidDel="00786327" w:rsidRDefault="004825D7" w:rsidP="00733BFF">
      <w:pPr>
        <w:pStyle w:val="Default"/>
        <w:spacing w:line="276" w:lineRule="auto"/>
        <w:jc w:val="both"/>
        <w:rPr>
          <w:del w:id="563" w:author="User" w:date="2022-12-09T11:39:00Z"/>
          <w:rFonts w:asciiTheme="minorHAnsi" w:hAnsiTheme="minorHAnsi" w:cstheme="minorHAnsi"/>
          <w:color w:val="auto"/>
          <w:sz w:val="22"/>
          <w:szCs w:val="22"/>
        </w:rPr>
      </w:pPr>
      <w:del w:id="564" w:author="User" w:date="2022-12-09T11:39:00Z">
        <w:r w:rsidRPr="00E8722B" w:rsidDel="00786327">
          <w:rPr>
            <w:rFonts w:cstheme="minorHAnsi"/>
          </w:rPr>
          <w:delText xml:space="preserve">Darbs ietver </w:delText>
        </w:r>
        <w:r w:rsidR="00DE4F7C" w:rsidRPr="00E8722B" w:rsidDel="00786327">
          <w:rPr>
            <w:rFonts w:cstheme="minorHAnsi"/>
          </w:rPr>
          <w:delText xml:space="preserve">virsbūves </w:delText>
        </w:r>
        <w:r w:rsidRPr="00E8722B" w:rsidDel="00786327">
          <w:rPr>
            <w:rFonts w:cstheme="minorHAnsi"/>
          </w:rPr>
          <w:delText xml:space="preserve">betonēšanas darbus atbilstoši punktam </w:delText>
        </w:r>
        <w:r w:rsidR="00DE4F7C" w:rsidRPr="00E8722B" w:rsidDel="00786327">
          <w:rPr>
            <w:rFonts w:cstheme="minorHAnsi"/>
          </w:rPr>
          <w:delText>3.4.1.</w:delText>
        </w:r>
      </w:del>
    </w:p>
    <w:p w14:paraId="18ACD5FD" w14:textId="77FF029C" w:rsidR="00803DE0" w:rsidRPr="00E8722B" w:rsidDel="00786327" w:rsidRDefault="00803DE0" w:rsidP="00803DE0">
      <w:pPr>
        <w:pStyle w:val="Default"/>
        <w:spacing w:line="276" w:lineRule="auto"/>
        <w:jc w:val="both"/>
        <w:rPr>
          <w:del w:id="565" w:author="User" w:date="2022-12-09T11:39:00Z"/>
          <w:rFonts w:asciiTheme="minorHAnsi" w:hAnsiTheme="minorHAnsi" w:cstheme="minorHAnsi"/>
          <w:color w:val="auto"/>
          <w:sz w:val="22"/>
          <w:szCs w:val="22"/>
          <w:rPrChange w:id="566" w:author="User" w:date="2022-12-12T15:36:00Z">
            <w:rPr>
              <w:del w:id="567" w:author="User" w:date="2022-12-09T11:39:00Z"/>
              <w:rFonts w:asciiTheme="minorHAnsi" w:hAnsiTheme="minorHAnsi" w:cstheme="minorHAnsi"/>
              <w:sz w:val="22"/>
              <w:szCs w:val="22"/>
            </w:rPr>
          </w:rPrChange>
        </w:rPr>
      </w:pPr>
      <w:del w:id="568" w:author="User" w:date="2022-12-09T11:39:00Z">
        <w:r w:rsidRPr="00E8722B" w:rsidDel="00786327">
          <w:rPr>
            <w:rFonts w:cstheme="minorHAnsi"/>
            <w:color w:val="auto"/>
            <w:rPrChange w:id="569" w:author="User" w:date="2022-12-12T15:36:00Z">
              <w:rPr>
                <w:rFonts w:cstheme="minorHAnsi"/>
              </w:rPr>
            </w:rPrChange>
          </w:rPr>
          <w:delText xml:space="preserve">Mērvienība: kompl. </w:delText>
        </w:r>
      </w:del>
    </w:p>
    <w:p w14:paraId="12F6C520" w14:textId="0D1423B8" w:rsidR="003C4401" w:rsidRPr="00E8722B" w:rsidDel="00786327" w:rsidRDefault="003C4401" w:rsidP="003C69F4">
      <w:pPr>
        <w:pStyle w:val="Default"/>
        <w:spacing w:line="276" w:lineRule="auto"/>
        <w:rPr>
          <w:del w:id="570" w:author="User" w:date="2022-12-09T11:39:00Z"/>
          <w:rFonts w:asciiTheme="minorHAnsi" w:hAnsiTheme="minorHAnsi" w:cstheme="minorHAnsi"/>
          <w:color w:val="auto"/>
          <w:sz w:val="22"/>
          <w:szCs w:val="22"/>
        </w:rPr>
      </w:pPr>
    </w:p>
    <w:p w14:paraId="7477D7D8" w14:textId="42F67D41" w:rsidR="003119BC" w:rsidRPr="00E8722B" w:rsidDel="00786327" w:rsidRDefault="003119BC" w:rsidP="008748A7">
      <w:pPr>
        <w:widowControl w:val="0"/>
        <w:suppressAutoHyphens/>
        <w:spacing w:after="0" w:line="240" w:lineRule="auto"/>
        <w:jc w:val="both"/>
        <w:rPr>
          <w:del w:id="571" w:author="User" w:date="2022-12-09T11:39:00Z"/>
          <w:rFonts w:eastAsiaTheme="majorEastAsia" w:cstheme="minorHAnsi"/>
          <w:sz w:val="24"/>
          <w:szCs w:val="24"/>
          <w:rPrChange w:id="572" w:author="User" w:date="2022-12-12T15:36:00Z">
            <w:rPr>
              <w:del w:id="573" w:author="User" w:date="2022-12-09T11:39:00Z"/>
              <w:rFonts w:eastAsiaTheme="majorEastAsia" w:cstheme="minorHAnsi"/>
              <w:color w:val="2E74B5" w:themeColor="accent1" w:themeShade="BF"/>
              <w:sz w:val="24"/>
              <w:szCs w:val="24"/>
            </w:rPr>
          </w:rPrChange>
        </w:rPr>
      </w:pPr>
      <w:del w:id="574" w:author="User" w:date="2022-12-09T11:39:00Z">
        <w:r w:rsidRPr="00E8722B" w:rsidDel="00786327">
          <w:rPr>
            <w:rFonts w:eastAsiaTheme="majorEastAsia" w:cstheme="minorHAnsi"/>
            <w:sz w:val="24"/>
            <w:szCs w:val="24"/>
            <w:rPrChange w:id="575"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576" w:author="User" w:date="2022-12-12T15:36:00Z">
              <w:rPr>
                <w:rFonts w:eastAsiaTheme="majorEastAsia" w:cstheme="minorHAnsi"/>
                <w:color w:val="2E74B5" w:themeColor="accent1" w:themeShade="BF"/>
                <w:sz w:val="24"/>
                <w:szCs w:val="24"/>
              </w:rPr>
            </w:rPrChange>
          </w:rPr>
          <w:delText>6</w:delText>
        </w:r>
        <w:r w:rsidRPr="00E8722B" w:rsidDel="00786327">
          <w:rPr>
            <w:rFonts w:eastAsiaTheme="majorEastAsia" w:cstheme="minorHAnsi"/>
            <w:sz w:val="24"/>
            <w:szCs w:val="24"/>
            <w:rPrChange w:id="577" w:author="User" w:date="2022-12-12T15:36:00Z">
              <w:rPr>
                <w:rFonts w:eastAsiaTheme="majorEastAsia" w:cstheme="minorHAnsi"/>
                <w:color w:val="2E74B5" w:themeColor="accent1" w:themeShade="BF"/>
                <w:sz w:val="24"/>
                <w:szCs w:val="24"/>
              </w:rPr>
            </w:rPrChange>
          </w:rPr>
          <w:delText xml:space="preserve">. </w:delText>
        </w:r>
        <w:r w:rsidR="00C720B6" w:rsidRPr="00E8722B" w:rsidDel="00786327">
          <w:rPr>
            <w:rFonts w:eastAsiaTheme="majorEastAsia" w:cstheme="minorHAnsi"/>
            <w:sz w:val="24"/>
            <w:szCs w:val="24"/>
            <w:rPrChange w:id="578" w:author="User" w:date="2022-12-12T15:36:00Z">
              <w:rPr>
                <w:rFonts w:eastAsiaTheme="majorEastAsia" w:cstheme="minorHAnsi"/>
                <w:color w:val="2E74B5" w:themeColor="accent1" w:themeShade="BF"/>
                <w:sz w:val="24"/>
                <w:szCs w:val="24"/>
              </w:rPr>
            </w:rPrChange>
          </w:rPr>
          <w:delText xml:space="preserve">Apkalpes </w:delText>
        </w:r>
        <w:r w:rsidRPr="00E8722B" w:rsidDel="00786327">
          <w:rPr>
            <w:rFonts w:eastAsiaTheme="majorEastAsia" w:cstheme="minorHAnsi"/>
            <w:sz w:val="24"/>
            <w:szCs w:val="24"/>
            <w:rPrChange w:id="579" w:author="User" w:date="2022-12-12T15:36:00Z">
              <w:rPr>
                <w:rFonts w:eastAsiaTheme="majorEastAsia" w:cstheme="minorHAnsi"/>
                <w:color w:val="2E74B5" w:themeColor="accent1" w:themeShade="BF"/>
                <w:sz w:val="24"/>
                <w:szCs w:val="24"/>
              </w:rPr>
            </w:rPrChange>
          </w:rPr>
          <w:delText>tiltiņu konstrukciju izbūve</w:delText>
        </w:r>
      </w:del>
    </w:p>
    <w:p w14:paraId="35A553B7" w14:textId="7AD81C5E" w:rsidR="00672533" w:rsidRPr="00E8722B" w:rsidDel="00786327" w:rsidRDefault="00672533" w:rsidP="00672533">
      <w:pPr>
        <w:pStyle w:val="Default"/>
        <w:spacing w:line="276" w:lineRule="auto"/>
        <w:jc w:val="both"/>
        <w:rPr>
          <w:del w:id="580" w:author="User" w:date="2022-12-09T11:39:00Z"/>
          <w:rFonts w:asciiTheme="minorHAnsi" w:hAnsiTheme="minorHAnsi" w:cstheme="minorHAnsi"/>
          <w:color w:val="auto"/>
          <w:sz w:val="22"/>
          <w:szCs w:val="22"/>
        </w:rPr>
      </w:pPr>
      <w:del w:id="581" w:author="User" w:date="2022-12-09T11:39:00Z">
        <w:r w:rsidRPr="00E8722B" w:rsidDel="00786327">
          <w:rPr>
            <w:rFonts w:cstheme="minorHAnsi"/>
          </w:rPr>
          <w:delText xml:space="preserve">Tiltiņu paredzētais kalpošanas laiks </w:delText>
        </w:r>
        <w:r w:rsidR="00E97A1C" w:rsidRPr="00E8722B" w:rsidDel="00786327">
          <w:rPr>
            <w:rFonts w:cstheme="minorHAnsi"/>
          </w:rPr>
          <w:delText xml:space="preserve">izņemot klāju </w:delText>
        </w:r>
        <w:r w:rsidRPr="00E8722B" w:rsidDel="00786327">
          <w:rPr>
            <w:rFonts w:cstheme="minorHAnsi"/>
          </w:rPr>
          <w:delText>– vismaz 50 gadi</w:delText>
        </w:r>
        <w:r w:rsidR="00E97A1C" w:rsidRPr="00E8722B" w:rsidDel="00786327">
          <w:rPr>
            <w:rFonts w:cstheme="minorHAnsi"/>
          </w:rPr>
          <w:delText>, klāja kalpošanas laiks – vismaz 25 gadi.</w:delText>
        </w:r>
      </w:del>
    </w:p>
    <w:p w14:paraId="69D822D7" w14:textId="5D2D8CD6" w:rsidR="00C720B6" w:rsidRPr="00E8722B" w:rsidDel="00786327" w:rsidRDefault="00D67A7F" w:rsidP="00C720B6">
      <w:pPr>
        <w:pStyle w:val="Default"/>
        <w:spacing w:line="276" w:lineRule="auto"/>
        <w:jc w:val="both"/>
        <w:rPr>
          <w:del w:id="582" w:author="User" w:date="2022-12-09T11:39:00Z"/>
          <w:rFonts w:asciiTheme="minorHAnsi" w:hAnsiTheme="minorHAnsi" w:cstheme="minorHAnsi"/>
          <w:color w:val="auto"/>
          <w:sz w:val="22"/>
          <w:szCs w:val="22"/>
        </w:rPr>
      </w:pPr>
      <w:del w:id="583" w:author="User" w:date="2022-12-09T11:39:00Z">
        <w:r w:rsidRPr="00E8722B" w:rsidDel="00786327">
          <w:rPr>
            <w:rFonts w:cstheme="minorHAnsi"/>
          </w:rPr>
          <w:delText>Darbs ietver</w:delText>
        </w:r>
        <w:r w:rsidR="00C720B6" w:rsidRPr="00E8722B" w:rsidDel="00786327">
          <w:rPr>
            <w:rFonts w:cstheme="minorHAnsi"/>
          </w:rPr>
          <w:delText xml:space="preserve"> sekojošus procesus:</w:delText>
        </w:r>
      </w:del>
    </w:p>
    <w:p w14:paraId="01007936" w14:textId="6FEC6EDF" w:rsidR="00C720B6" w:rsidRPr="00E8722B" w:rsidDel="00786327" w:rsidRDefault="00D67A7F" w:rsidP="00C720B6">
      <w:pPr>
        <w:pStyle w:val="Default"/>
        <w:numPr>
          <w:ilvl w:val="0"/>
          <w:numId w:val="41"/>
        </w:numPr>
        <w:spacing w:line="276" w:lineRule="auto"/>
        <w:jc w:val="both"/>
        <w:rPr>
          <w:del w:id="584" w:author="User" w:date="2022-12-09T11:39:00Z"/>
          <w:rFonts w:asciiTheme="minorHAnsi" w:hAnsiTheme="minorHAnsi" w:cstheme="minorHAnsi"/>
          <w:color w:val="auto"/>
          <w:sz w:val="22"/>
          <w:szCs w:val="22"/>
        </w:rPr>
      </w:pPr>
      <w:del w:id="585" w:author="User" w:date="2022-12-09T11:39:00Z">
        <w:r w:rsidRPr="00E8722B" w:rsidDel="00786327">
          <w:rPr>
            <w:rFonts w:cstheme="minorHAnsi"/>
          </w:rPr>
          <w:delText xml:space="preserve"> vecu </w:delText>
        </w:r>
        <w:r w:rsidR="00A939EF" w:rsidRPr="00E8722B" w:rsidDel="00786327">
          <w:rPr>
            <w:rFonts w:cstheme="minorHAnsi"/>
          </w:rPr>
          <w:delText xml:space="preserve">pāļu </w:delText>
        </w:r>
        <w:r w:rsidRPr="00E8722B" w:rsidDel="00786327">
          <w:rPr>
            <w:rFonts w:cstheme="minorHAnsi"/>
          </w:rPr>
          <w:delText>dzelzsbetona kapiteļu demontāžu</w:delText>
        </w:r>
        <w:r w:rsidR="00C720B6" w:rsidRPr="00E8722B" w:rsidDel="00786327">
          <w:rPr>
            <w:rFonts w:cstheme="minorHAnsi"/>
          </w:rPr>
          <w:delText>;</w:delText>
        </w:r>
      </w:del>
    </w:p>
    <w:p w14:paraId="74CDB397" w14:textId="254F7152" w:rsidR="00C720B6" w:rsidRPr="00E8722B" w:rsidDel="00786327" w:rsidRDefault="00C720B6" w:rsidP="00C720B6">
      <w:pPr>
        <w:pStyle w:val="Default"/>
        <w:numPr>
          <w:ilvl w:val="0"/>
          <w:numId w:val="41"/>
        </w:numPr>
        <w:spacing w:line="276" w:lineRule="auto"/>
        <w:jc w:val="both"/>
        <w:rPr>
          <w:del w:id="586" w:author="User" w:date="2022-12-09T11:39:00Z"/>
          <w:rFonts w:asciiTheme="minorHAnsi" w:hAnsiTheme="minorHAnsi" w:cstheme="minorHAnsi"/>
          <w:color w:val="auto"/>
          <w:sz w:val="22"/>
          <w:szCs w:val="22"/>
        </w:rPr>
      </w:pPr>
      <w:del w:id="587" w:author="User" w:date="2022-12-09T11:39:00Z">
        <w:r w:rsidRPr="00E8722B" w:rsidDel="00786327">
          <w:rPr>
            <w:rFonts w:cstheme="minorHAnsi"/>
          </w:rPr>
          <w:delText xml:space="preserve"> jauno dzelzsbetona kapiteļu</w:delText>
        </w:r>
        <w:r w:rsidR="00D314E9" w:rsidRPr="00E8722B" w:rsidDel="00786327">
          <w:rPr>
            <w:rFonts w:cstheme="minorHAnsi"/>
          </w:rPr>
          <w:delText xml:space="preserve"> (Bloks P-1)</w:delText>
        </w:r>
        <w:r w:rsidRPr="00E8722B" w:rsidDel="00786327">
          <w:rPr>
            <w:rFonts w:cstheme="minorHAnsi"/>
          </w:rPr>
          <w:delText xml:space="preserve"> izgatavošanu - veidņošanu, stiegrošanu un betonēšanu atbilstoši punktiem 3.4.3, 3.4.2 un 3.4.1. un to montāžu;</w:delText>
        </w:r>
      </w:del>
    </w:p>
    <w:p w14:paraId="5D95CB10" w14:textId="075A5788" w:rsidR="00D67A7F" w:rsidRPr="00E8722B" w:rsidDel="00786327" w:rsidRDefault="00C720B6" w:rsidP="00C720B6">
      <w:pPr>
        <w:pStyle w:val="Default"/>
        <w:numPr>
          <w:ilvl w:val="0"/>
          <w:numId w:val="41"/>
        </w:numPr>
        <w:spacing w:line="276" w:lineRule="auto"/>
        <w:jc w:val="both"/>
        <w:rPr>
          <w:del w:id="588" w:author="User" w:date="2022-12-09T11:39:00Z"/>
          <w:rFonts w:asciiTheme="minorHAnsi" w:hAnsiTheme="minorHAnsi" w:cstheme="minorHAnsi"/>
          <w:color w:val="auto"/>
          <w:sz w:val="22"/>
          <w:szCs w:val="22"/>
        </w:rPr>
      </w:pPr>
      <w:del w:id="589" w:author="User" w:date="2022-12-09T11:39:00Z">
        <w:r w:rsidRPr="00E8722B" w:rsidDel="00786327">
          <w:rPr>
            <w:rFonts w:cstheme="minorHAnsi"/>
          </w:rPr>
          <w:delText>t</w:delText>
        </w:r>
        <w:r w:rsidR="0072565E" w:rsidRPr="00E8722B" w:rsidDel="00786327">
          <w:rPr>
            <w:rFonts w:cstheme="minorHAnsi"/>
          </w:rPr>
          <w:delText>ē</w:delText>
        </w:r>
        <w:r w:rsidR="00D67A7F" w:rsidRPr="00E8722B" w:rsidDel="00786327">
          <w:rPr>
            <w:rFonts w:cstheme="minorHAnsi"/>
          </w:rPr>
          <w:delText>rauda</w:delText>
        </w:r>
        <w:r w:rsidRPr="00E8722B" w:rsidDel="00786327">
          <w:rPr>
            <w:rFonts w:cstheme="minorHAnsi"/>
          </w:rPr>
          <w:delText xml:space="preserve"> laidumu </w:delText>
        </w:r>
        <w:r w:rsidR="00D67A7F" w:rsidRPr="00E8722B" w:rsidDel="00786327">
          <w:rPr>
            <w:rFonts w:cstheme="minorHAnsi"/>
          </w:rPr>
          <w:delText xml:space="preserve">konstrukciju </w:delText>
        </w:r>
        <w:r w:rsidR="00EA0686" w:rsidRPr="00E8722B" w:rsidDel="00786327">
          <w:rPr>
            <w:rFonts w:cstheme="minorHAnsi"/>
          </w:rPr>
          <w:delText xml:space="preserve">ražošanu, piegādi un </w:delText>
        </w:r>
        <w:r w:rsidR="00D67A7F" w:rsidRPr="00E8722B" w:rsidDel="00786327">
          <w:rPr>
            <w:rFonts w:cstheme="minorHAnsi"/>
          </w:rPr>
          <w:delText xml:space="preserve">montāžu </w:delText>
        </w:r>
        <w:r w:rsidR="00EA0686" w:rsidRPr="00E8722B" w:rsidDel="00786327">
          <w:rPr>
            <w:rFonts w:cstheme="minorHAnsi"/>
          </w:rPr>
          <w:delText>atbilstoši punkt</w:delText>
        </w:r>
        <w:r w:rsidRPr="00E8722B" w:rsidDel="00786327">
          <w:rPr>
            <w:rFonts w:cstheme="minorHAnsi"/>
          </w:rPr>
          <w:delText>iem</w:delText>
        </w:r>
        <w:r w:rsidR="00BA54F0" w:rsidRPr="00E8722B" w:rsidDel="00786327">
          <w:rPr>
            <w:rFonts w:cstheme="minorHAnsi"/>
          </w:rPr>
          <w:delText xml:space="preserve"> 3.3.1.</w:delText>
        </w:r>
        <w:r w:rsidRPr="00E8722B" w:rsidDel="00786327">
          <w:rPr>
            <w:rFonts w:cstheme="minorHAnsi"/>
          </w:rPr>
          <w:delText xml:space="preserve">; 3.3.2; </w:delText>
        </w:r>
      </w:del>
    </w:p>
    <w:p w14:paraId="3D8BEAD7" w14:textId="7411AECC" w:rsidR="00C720B6" w:rsidRPr="00E8722B" w:rsidDel="00786327" w:rsidRDefault="00C720B6" w:rsidP="00C720B6">
      <w:pPr>
        <w:pStyle w:val="Default"/>
        <w:numPr>
          <w:ilvl w:val="0"/>
          <w:numId w:val="41"/>
        </w:numPr>
        <w:spacing w:line="276" w:lineRule="auto"/>
        <w:jc w:val="both"/>
        <w:rPr>
          <w:del w:id="590" w:author="User" w:date="2022-12-09T11:39:00Z"/>
          <w:rFonts w:asciiTheme="minorHAnsi" w:hAnsiTheme="minorHAnsi" w:cstheme="minorHAnsi"/>
          <w:color w:val="auto"/>
          <w:sz w:val="22"/>
          <w:szCs w:val="22"/>
        </w:rPr>
      </w:pPr>
      <w:del w:id="591" w:author="User" w:date="2022-12-09T11:39:00Z">
        <w:r w:rsidRPr="00E8722B" w:rsidDel="00786327">
          <w:rPr>
            <w:rFonts w:cstheme="minorHAnsi"/>
          </w:rPr>
          <w:delText>tērauda laiduma konstrukciju pretkorozijas apstrādi rūpnīcas apstākļos atbilstoši punkt</w:delText>
        </w:r>
        <w:r w:rsidR="00A939EF" w:rsidRPr="00E8722B" w:rsidDel="00786327">
          <w:rPr>
            <w:rFonts w:cstheme="minorHAnsi"/>
          </w:rPr>
          <w:delText>ie</w:delText>
        </w:r>
        <w:r w:rsidRPr="00E8722B" w:rsidDel="00786327">
          <w:rPr>
            <w:rFonts w:cstheme="minorHAnsi"/>
          </w:rPr>
          <w:delText xml:space="preserve">m </w:delText>
        </w:r>
        <w:r w:rsidR="00A939EF" w:rsidRPr="00E8722B" w:rsidDel="00786327">
          <w:rPr>
            <w:rFonts w:cstheme="minorHAnsi"/>
          </w:rPr>
          <w:delText xml:space="preserve">3.3.4 un </w:delText>
        </w:r>
        <w:r w:rsidRPr="00E8722B" w:rsidDel="00786327">
          <w:rPr>
            <w:rFonts w:cstheme="minorHAnsi"/>
          </w:rPr>
          <w:delText>3.3.5.</w:delText>
        </w:r>
      </w:del>
    </w:p>
    <w:p w14:paraId="061FA45B" w14:textId="27A9BC70" w:rsidR="003C4401" w:rsidRPr="00E8722B" w:rsidDel="00786327" w:rsidRDefault="00C00869" w:rsidP="00733BFF">
      <w:pPr>
        <w:pStyle w:val="Default"/>
        <w:spacing w:line="276" w:lineRule="auto"/>
        <w:jc w:val="both"/>
        <w:rPr>
          <w:del w:id="592" w:author="User" w:date="2022-12-09T11:39:00Z"/>
          <w:rFonts w:asciiTheme="minorHAnsi" w:hAnsiTheme="minorHAnsi" w:cstheme="minorHAnsi"/>
          <w:color w:val="auto"/>
          <w:sz w:val="22"/>
          <w:szCs w:val="22"/>
        </w:rPr>
      </w:pPr>
      <w:del w:id="593" w:author="User" w:date="2022-12-09T11:39:00Z">
        <w:r w:rsidRPr="00E8722B" w:rsidDel="00786327">
          <w:rPr>
            <w:rFonts w:cstheme="minorHAnsi"/>
          </w:rPr>
          <w:delText>Informāciju par dienesta tiltiņu b</w:delText>
        </w:r>
        <w:r w:rsidR="00EA0686" w:rsidRPr="00E8722B" w:rsidDel="00786327">
          <w:rPr>
            <w:rFonts w:cstheme="minorHAnsi"/>
          </w:rPr>
          <w:delText>alstīkl</w:delText>
        </w:r>
        <w:r w:rsidRPr="00E8722B" w:rsidDel="00786327">
          <w:rPr>
            <w:rFonts w:cstheme="minorHAnsi"/>
          </w:rPr>
          <w:delText>ām skatīt rasējumā.</w:delText>
        </w:r>
      </w:del>
    </w:p>
    <w:p w14:paraId="4408FBE2" w14:textId="6354420E" w:rsidR="005846F3" w:rsidRPr="00E8722B" w:rsidDel="00786327" w:rsidRDefault="00672533" w:rsidP="00733BFF">
      <w:pPr>
        <w:pStyle w:val="Default"/>
        <w:spacing w:line="276" w:lineRule="auto"/>
        <w:jc w:val="both"/>
        <w:rPr>
          <w:del w:id="594" w:author="User" w:date="2022-12-09T11:39:00Z"/>
          <w:rFonts w:asciiTheme="minorHAnsi" w:hAnsiTheme="minorHAnsi" w:cstheme="minorHAnsi"/>
          <w:color w:val="auto"/>
          <w:sz w:val="22"/>
          <w:szCs w:val="22"/>
        </w:rPr>
      </w:pPr>
      <w:del w:id="595" w:author="User" w:date="2022-12-09T11:39:00Z">
        <w:r w:rsidRPr="00E8722B" w:rsidDel="00786327">
          <w:rPr>
            <w:rFonts w:cstheme="minorHAnsi"/>
          </w:rPr>
          <w:delText xml:space="preserve">Tiltiņu klāju veidot no nerūsējoša tērauda profilētām </w:delText>
        </w:r>
        <w:r w:rsidR="00230637" w:rsidRPr="00E8722B" w:rsidDel="00786327">
          <w:rPr>
            <w:rFonts w:cstheme="minorHAnsi"/>
          </w:rPr>
          <w:delText xml:space="preserve">neperforētām </w:delText>
        </w:r>
        <w:r w:rsidRPr="00E8722B" w:rsidDel="00786327">
          <w:rPr>
            <w:rFonts w:cstheme="minorHAnsi"/>
          </w:rPr>
          <w:delText>loksnēm. Lokšņu materiālu izvēl</w:delText>
        </w:r>
        <w:r w:rsidR="00E97A1C" w:rsidRPr="00E8722B" w:rsidDel="00786327">
          <w:rPr>
            <w:rFonts w:cstheme="minorHAnsi"/>
          </w:rPr>
          <w:delText>ās</w:delText>
        </w:r>
        <w:r w:rsidRPr="00E8722B" w:rsidDel="00786327">
          <w:rPr>
            <w:rFonts w:cstheme="minorHAnsi"/>
          </w:rPr>
          <w:delText xml:space="preserve"> būvuzņēmējs, vadoties no kalpošanas laika </w:delText>
        </w:r>
        <w:r w:rsidR="00230637" w:rsidRPr="00E8722B" w:rsidDel="00786327">
          <w:rPr>
            <w:rFonts w:cstheme="minorHAnsi"/>
          </w:rPr>
          <w:delText xml:space="preserve">vismaz </w:delText>
        </w:r>
        <w:r w:rsidRPr="00E8722B" w:rsidDel="00786327">
          <w:rPr>
            <w:rFonts w:cstheme="minorHAnsi"/>
          </w:rPr>
          <w:delText>25 gadi, un saskaņo to ar autoruzraugu.</w:delText>
        </w:r>
      </w:del>
    </w:p>
    <w:p w14:paraId="295EAD41" w14:textId="327709B3" w:rsidR="00230637" w:rsidRPr="00E8722B" w:rsidDel="00786327" w:rsidRDefault="00230637" w:rsidP="00733BFF">
      <w:pPr>
        <w:pStyle w:val="Default"/>
        <w:spacing w:line="276" w:lineRule="auto"/>
        <w:jc w:val="both"/>
        <w:rPr>
          <w:del w:id="596" w:author="User" w:date="2022-12-09T11:39:00Z"/>
          <w:rFonts w:asciiTheme="minorHAnsi" w:hAnsiTheme="minorHAnsi" w:cstheme="minorHAnsi"/>
          <w:color w:val="auto"/>
          <w:sz w:val="22"/>
          <w:szCs w:val="22"/>
        </w:rPr>
      </w:pPr>
      <w:del w:id="597" w:author="User" w:date="2022-12-09T11:39:00Z">
        <w:r w:rsidRPr="00E8722B" w:rsidDel="00786327">
          <w:rPr>
            <w:rFonts w:cstheme="minorHAnsi"/>
          </w:rPr>
          <w:delText>Tiltiņu laiduma konstrukcijas krāsot atbilstoši klasei C5 ar krāsu, kuras kalpošanas laiks ir 15 gadi.</w:delText>
        </w:r>
      </w:del>
    </w:p>
    <w:p w14:paraId="22DDF6BC" w14:textId="4C31F6B4" w:rsidR="00230637" w:rsidRPr="00E8722B" w:rsidDel="00786327" w:rsidRDefault="00230637" w:rsidP="00733BFF">
      <w:pPr>
        <w:pStyle w:val="Default"/>
        <w:spacing w:line="276" w:lineRule="auto"/>
        <w:jc w:val="both"/>
        <w:rPr>
          <w:del w:id="598" w:author="User" w:date="2022-12-09T11:39:00Z"/>
          <w:rFonts w:asciiTheme="minorHAnsi" w:hAnsiTheme="minorHAnsi" w:cstheme="minorHAnsi"/>
          <w:color w:val="auto"/>
          <w:sz w:val="22"/>
          <w:szCs w:val="22"/>
        </w:rPr>
      </w:pPr>
      <w:del w:id="599" w:author="User" w:date="2022-12-09T11:39:00Z">
        <w:r w:rsidRPr="00E8722B" w:rsidDel="00786327">
          <w:rPr>
            <w:rFonts w:cstheme="minorHAnsi"/>
          </w:rPr>
          <w:delText>Ekspluatācijas laik</w:delText>
        </w:r>
        <w:r w:rsidR="00346729" w:rsidRPr="00E8722B" w:rsidDel="00786327">
          <w:rPr>
            <w:rFonts w:cstheme="minorHAnsi"/>
          </w:rPr>
          <w:delText>ā</w:delText>
        </w:r>
        <w:r w:rsidRPr="00E8722B" w:rsidDel="00786327">
          <w:rPr>
            <w:rFonts w:cstheme="minorHAnsi"/>
          </w:rPr>
          <w:delText xml:space="preserve"> 1-2 reizes, pēc vajadzības, veikt tiltiņu pārkrāsošanu.</w:delText>
        </w:r>
        <w:r w:rsidR="00C41477" w:rsidRPr="00E8722B" w:rsidDel="00786327">
          <w:rPr>
            <w:color w:val="auto"/>
            <w:rPrChange w:id="600" w:author="User" w:date="2022-12-12T15:36:00Z">
              <w:rPr/>
            </w:rPrChange>
          </w:rPr>
          <w:delText xml:space="preserve"> </w:delText>
        </w:r>
        <w:r w:rsidR="00C41477" w:rsidRPr="00E8722B" w:rsidDel="00786327">
          <w:rPr>
            <w:rFonts w:cstheme="minorHAnsi"/>
          </w:rPr>
          <w:delText>C5</w:delText>
        </w:r>
      </w:del>
    </w:p>
    <w:p w14:paraId="60B9FBF8" w14:textId="33D22252" w:rsidR="00672533" w:rsidRPr="00E8722B" w:rsidDel="00786327" w:rsidRDefault="00672533" w:rsidP="00733BFF">
      <w:pPr>
        <w:pStyle w:val="Default"/>
        <w:spacing w:line="276" w:lineRule="auto"/>
        <w:jc w:val="both"/>
        <w:rPr>
          <w:del w:id="601" w:author="User" w:date="2022-12-09T11:39:00Z"/>
          <w:rFonts w:asciiTheme="minorHAnsi" w:hAnsiTheme="minorHAnsi" w:cstheme="minorHAnsi"/>
          <w:color w:val="auto"/>
          <w:sz w:val="22"/>
          <w:szCs w:val="22"/>
        </w:rPr>
      </w:pPr>
      <w:del w:id="602" w:author="User" w:date="2022-12-09T11:39:00Z">
        <w:r w:rsidRPr="00E8722B" w:rsidDel="00786327">
          <w:rPr>
            <w:rFonts w:cstheme="minorHAnsi"/>
          </w:rPr>
          <w:delText xml:space="preserve"> </w:delText>
        </w:r>
      </w:del>
    </w:p>
    <w:p w14:paraId="4A9AE0F0" w14:textId="15EB53C0" w:rsidR="005846F3" w:rsidRPr="00E8722B" w:rsidDel="00786327" w:rsidRDefault="00097D6C" w:rsidP="00733BFF">
      <w:pPr>
        <w:pStyle w:val="Default"/>
        <w:spacing w:line="276" w:lineRule="auto"/>
        <w:jc w:val="both"/>
        <w:rPr>
          <w:del w:id="603" w:author="User" w:date="2022-12-09T11:39:00Z"/>
          <w:rFonts w:asciiTheme="minorHAnsi" w:hAnsiTheme="minorHAnsi" w:cstheme="minorHAnsi"/>
          <w:color w:val="auto"/>
          <w:sz w:val="22"/>
          <w:szCs w:val="22"/>
        </w:rPr>
      </w:pPr>
      <w:del w:id="604" w:author="User" w:date="2022-12-09T11:39:00Z">
        <w:r w:rsidRPr="00E8722B" w:rsidDel="00786327">
          <w:rPr>
            <w:rFonts w:cstheme="minorHAnsi"/>
          </w:rPr>
          <w:delText>Kapite</w:delText>
        </w:r>
        <w:r w:rsidR="00C41477" w:rsidRPr="00E8722B" w:rsidDel="00786327">
          <w:rPr>
            <w:rFonts w:cstheme="minorHAnsi"/>
          </w:rPr>
          <w:delText>ļus</w:delText>
        </w:r>
        <w:r w:rsidRPr="00E8722B" w:rsidDel="00786327">
          <w:rPr>
            <w:rFonts w:cstheme="minorHAnsi"/>
          </w:rPr>
          <w:delText xml:space="preserve"> (</w:delText>
        </w:r>
        <w:r w:rsidR="00D314E9" w:rsidRPr="00E8722B" w:rsidDel="00786327">
          <w:rPr>
            <w:rFonts w:cstheme="minorHAnsi"/>
          </w:rPr>
          <w:delText>Bloks P-1</w:delText>
        </w:r>
        <w:r w:rsidRPr="00E8722B" w:rsidDel="00786327">
          <w:rPr>
            <w:rFonts w:cstheme="minorHAnsi"/>
          </w:rPr>
          <w:delText>)</w:delText>
        </w:r>
        <w:r w:rsidR="005846F3" w:rsidRPr="00E8722B" w:rsidDel="00786327">
          <w:rPr>
            <w:rFonts w:cstheme="minorHAnsi"/>
          </w:rPr>
          <w:delText xml:space="preserve"> impregnēt, </w:delText>
        </w:r>
        <w:r w:rsidR="00230637" w:rsidRPr="00E8722B" w:rsidDel="00786327">
          <w:rPr>
            <w:rFonts w:cstheme="minorHAnsi"/>
          </w:rPr>
          <w:delText>ievērojot</w:delText>
        </w:r>
        <w:r w:rsidR="005846F3" w:rsidRPr="00E8722B" w:rsidDel="00786327">
          <w:rPr>
            <w:rFonts w:cstheme="minorHAnsi"/>
          </w:rPr>
          <w:delText xml:space="preserve"> sekojošas norādes:</w:delText>
        </w:r>
      </w:del>
    </w:p>
    <w:p w14:paraId="48A98A1B" w14:textId="6CFEAAFB" w:rsidR="005846F3" w:rsidRPr="00E8722B" w:rsidDel="00786327" w:rsidRDefault="005846F3" w:rsidP="005846F3">
      <w:pPr>
        <w:pStyle w:val="Default"/>
        <w:spacing w:line="276" w:lineRule="auto"/>
        <w:jc w:val="both"/>
        <w:rPr>
          <w:del w:id="605" w:author="User" w:date="2022-12-09T11:39:00Z"/>
          <w:rFonts w:asciiTheme="minorHAnsi" w:hAnsiTheme="minorHAnsi" w:cstheme="minorHAnsi"/>
          <w:color w:val="auto"/>
          <w:sz w:val="22"/>
          <w:szCs w:val="22"/>
        </w:rPr>
      </w:pPr>
      <w:del w:id="606" w:author="User" w:date="2022-12-09T11:39:00Z">
        <w:r w:rsidRPr="00E8722B" w:rsidDel="00786327">
          <w:rPr>
            <w:rFonts w:cstheme="minorHAnsi"/>
          </w:rPr>
          <w:delText>Izvēloties materiālus un veicot darbus, jāievēro EN 1504-2-2009 „Izstrādājumi un</w:delText>
        </w:r>
        <w:r w:rsidRPr="00E8722B" w:rsidDel="00786327">
          <w:rPr>
            <w:rFonts w:cstheme="minorHAnsi"/>
            <w:color w:val="auto"/>
            <w:rPrChange w:id="607" w:author="User" w:date="2022-12-12T15:36:00Z">
              <w:rPr>
                <w:rFonts w:cstheme="minorHAnsi"/>
              </w:rPr>
            </w:rPrChange>
          </w:rPr>
          <w:delText xml:space="preserve"> sistēmas betona </w:delText>
        </w:r>
        <w:r w:rsidRPr="00E8722B" w:rsidDel="00786327">
          <w:rPr>
            <w:rFonts w:cstheme="minorHAnsi"/>
          </w:rPr>
          <w:delText xml:space="preserve">konstrukciju aizsardzībai un remontam. Definīcijas, prasības, kvalitātes kontrole un atbilstības novērtēšana.” 2. daļa: „Betona aizargpārklājumu sistēmas” un 10. daļa : „Materiālu un sistēmu pielietošana būvlaukumā un darbu kvalitātes kontrole”.   </w:delText>
        </w:r>
      </w:del>
    </w:p>
    <w:p w14:paraId="2B241A62" w14:textId="049CEFB3" w:rsidR="005846F3" w:rsidRPr="00E8722B" w:rsidDel="00786327" w:rsidRDefault="005846F3" w:rsidP="005846F3">
      <w:pPr>
        <w:pStyle w:val="Default"/>
        <w:spacing w:line="276" w:lineRule="auto"/>
        <w:jc w:val="both"/>
        <w:rPr>
          <w:del w:id="608" w:author="User" w:date="2022-12-09T11:39:00Z"/>
          <w:rFonts w:asciiTheme="minorHAnsi" w:hAnsiTheme="minorHAnsi" w:cstheme="minorHAnsi"/>
          <w:color w:val="auto"/>
          <w:sz w:val="22"/>
          <w:szCs w:val="22"/>
        </w:rPr>
      </w:pPr>
      <w:del w:id="609" w:author="User" w:date="2022-12-09T11:39:00Z">
        <w:r w:rsidRPr="00E8722B" w:rsidDel="00786327">
          <w:rPr>
            <w:rFonts w:cstheme="minorHAnsi"/>
          </w:rPr>
          <w:delText xml:space="preserve">Jaunas ārējas betona virsmas impregnēt ar bezkrāsas </w:delText>
        </w:r>
        <w:r w:rsidR="00E97A1C" w:rsidRPr="00E8722B" w:rsidDel="00786327">
          <w:rPr>
            <w:rFonts w:cstheme="minorHAnsi"/>
          </w:rPr>
          <w:delText>h</w:delText>
        </w:r>
        <w:r w:rsidRPr="00E8722B" w:rsidDel="00786327">
          <w:rPr>
            <w:rFonts w:cstheme="minorHAnsi"/>
          </w:rPr>
          <w:delText xml:space="preserve">idrofobizējošiem sastāviem bez poru aizpildīšanas (EN 1504-2-2009 p. 3.1., īpašības pēc Tab. 3, klase I, uzliesmojuma klase А2). </w:delText>
        </w:r>
      </w:del>
    </w:p>
    <w:p w14:paraId="2314DCA6" w14:textId="13A46186" w:rsidR="005846F3" w:rsidRPr="00E8722B" w:rsidDel="00786327" w:rsidRDefault="005846F3" w:rsidP="005846F3">
      <w:pPr>
        <w:pStyle w:val="Default"/>
        <w:spacing w:line="276" w:lineRule="auto"/>
        <w:jc w:val="both"/>
        <w:rPr>
          <w:del w:id="610" w:author="User" w:date="2022-12-09T11:39:00Z"/>
          <w:rFonts w:asciiTheme="minorHAnsi" w:hAnsiTheme="minorHAnsi" w:cstheme="minorHAnsi"/>
          <w:color w:val="auto"/>
          <w:sz w:val="22"/>
          <w:szCs w:val="22"/>
        </w:rPr>
      </w:pPr>
      <w:del w:id="611" w:author="User" w:date="2022-12-09T11:39:00Z">
        <w:r w:rsidRPr="00E8722B" w:rsidDel="00786327">
          <w:rPr>
            <w:rFonts w:cstheme="minorHAnsi"/>
          </w:rPr>
          <w:delText xml:space="preserve">Impregnēšana jāveic uzreiz pēc konstrukciju atveidņošanas, ja vien instrukcijā nav citu norādījumu.   </w:delText>
        </w:r>
      </w:del>
    </w:p>
    <w:p w14:paraId="726184DF" w14:textId="243E0DB3" w:rsidR="005846F3" w:rsidRPr="00E8722B" w:rsidDel="00786327" w:rsidRDefault="005846F3" w:rsidP="005846F3">
      <w:pPr>
        <w:pStyle w:val="Default"/>
        <w:spacing w:line="276" w:lineRule="auto"/>
        <w:jc w:val="both"/>
        <w:rPr>
          <w:del w:id="612" w:author="User" w:date="2022-12-09T11:39:00Z"/>
          <w:rFonts w:asciiTheme="minorHAnsi" w:hAnsiTheme="minorHAnsi" w:cstheme="minorHAnsi"/>
          <w:color w:val="auto"/>
          <w:sz w:val="22"/>
          <w:szCs w:val="22"/>
        </w:rPr>
      </w:pPr>
      <w:del w:id="613" w:author="User" w:date="2022-12-09T11:39:00Z">
        <w:r w:rsidRPr="00E8722B" w:rsidDel="00786327">
          <w:rPr>
            <w:rFonts w:cstheme="minorHAnsi"/>
          </w:rPr>
          <w:delText>Process paredz atklāto betona virsmu aizsardzību.</w:delText>
        </w:r>
      </w:del>
    </w:p>
    <w:p w14:paraId="22336489" w14:textId="175E4C93" w:rsidR="005846F3" w:rsidRPr="00E8722B" w:rsidDel="00786327" w:rsidRDefault="005846F3" w:rsidP="005846F3">
      <w:pPr>
        <w:pStyle w:val="Default"/>
        <w:spacing w:line="276" w:lineRule="auto"/>
        <w:jc w:val="both"/>
        <w:rPr>
          <w:del w:id="614" w:author="User" w:date="2022-12-09T11:39:00Z"/>
          <w:rFonts w:asciiTheme="minorHAnsi" w:hAnsiTheme="minorHAnsi" w:cstheme="minorHAnsi"/>
          <w:color w:val="auto"/>
          <w:sz w:val="22"/>
          <w:szCs w:val="22"/>
        </w:rPr>
      </w:pPr>
      <w:del w:id="615" w:author="User" w:date="2022-12-09T11:39:00Z">
        <w:r w:rsidRPr="00E8722B" w:rsidDel="00786327">
          <w:rPr>
            <w:rFonts w:cstheme="minorHAnsi"/>
          </w:rPr>
          <w:delText xml:space="preserve">Piegādājot materiālus, prasīt no piegādātājiem kvalitātes sertifikātus, rakstiskas rekomendācijas pielietošanai un drošības lapas, veicot darbus, stingri ievērot tās. </w:delText>
        </w:r>
      </w:del>
    </w:p>
    <w:p w14:paraId="76E7958B" w14:textId="72A4F64C" w:rsidR="00C720B6" w:rsidRPr="00E8722B" w:rsidDel="00786327" w:rsidRDefault="00097D6C" w:rsidP="00733BFF">
      <w:pPr>
        <w:pStyle w:val="Default"/>
        <w:spacing w:line="276" w:lineRule="auto"/>
        <w:jc w:val="both"/>
        <w:rPr>
          <w:del w:id="616" w:author="User" w:date="2022-12-09T11:39:00Z"/>
          <w:rFonts w:asciiTheme="minorHAnsi" w:hAnsiTheme="minorHAnsi" w:cstheme="minorHAnsi"/>
          <w:color w:val="auto"/>
          <w:sz w:val="22"/>
          <w:szCs w:val="22"/>
        </w:rPr>
      </w:pPr>
      <w:del w:id="617" w:author="User" w:date="2022-12-09T11:39:00Z">
        <w:r w:rsidRPr="00E8722B" w:rsidDel="00786327">
          <w:rPr>
            <w:rFonts w:cstheme="minorHAnsi"/>
          </w:rPr>
          <w:delText xml:space="preserve">Bloku P-1 </w:delText>
        </w:r>
        <w:r w:rsidR="00C720B6" w:rsidRPr="00E8722B" w:rsidDel="00786327">
          <w:rPr>
            <w:rFonts w:cstheme="minorHAnsi"/>
          </w:rPr>
          <w:delText xml:space="preserve"> </w:delText>
        </w:r>
        <w:r w:rsidR="00A939EF" w:rsidRPr="00E8722B" w:rsidDel="00786327">
          <w:rPr>
            <w:rFonts w:cstheme="minorHAnsi"/>
          </w:rPr>
          <w:delText>un l</w:delText>
        </w:r>
        <w:r w:rsidR="00C720B6" w:rsidRPr="00E8722B" w:rsidDel="00786327">
          <w:rPr>
            <w:rFonts w:cstheme="minorHAnsi"/>
          </w:rPr>
          <w:delText xml:space="preserve">aiduma konstrukciju </w:delText>
        </w:r>
        <w:r w:rsidR="00A939EF" w:rsidRPr="00E8722B" w:rsidDel="00786327">
          <w:rPr>
            <w:rFonts w:cstheme="minorHAnsi"/>
          </w:rPr>
          <w:delText>montāžas metodi izstrādā būv</w:delText>
        </w:r>
        <w:r w:rsidR="008D62F8" w:rsidRPr="00E8722B" w:rsidDel="00786327">
          <w:rPr>
            <w:rFonts w:cstheme="minorHAnsi"/>
          </w:rPr>
          <w:delText>darbu veicējs</w:delText>
        </w:r>
        <w:r w:rsidR="00A939EF" w:rsidRPr="00E8722B" w:rsidDel="00786327">
          <w:rPr>
            <w:rFonts w:cstheme="minorHAnsi"/>
          </w:rPr>
          <w:delText xml:space="preserve"> un saskaņo to ar autoruzraugu. </w:delText>
        </w:r>
      </w:del>
    </w:p>
    <w:p w14:paraId="06F0E9DD" w14:textId="6B0DA926" w:rsidR="003C4401" w:rsidRPr="00E8722B" w:rsidDel="00786327" w:rsidRDefault="003C4401" w:rsidP="003C4401">
      <w:pPr>
        <w:pStyle w:val="Default"/>
        <w:spacing w:line="276" w:lineRule="auto"/>
        <w:jc w:val="both"/>
        <w:rPr>
          <w:del w:id="618" w:author="User" w:date="2022-12-09T11:39:00Z"/>
          <w:rFonts w:asciiTheme="minorHAnsi" w:hAnsiTheme="minorHAnsi" w:cstheme="minorHAnsi"/>
          <w:color w:val="auto"/>
          <w:sz w:val="22"/>
          <w:szCs w:val="22"/>
        </w:rPr>
      </w:pPr>
      <w:del w:id="619" w:author="User" w:date="2022-12-09T11:39:00Z">
        <w:r w:rsidRPr="00E8722B" w:rsidDel="00786327">
          <w:rPr>
            <w:rFonts w:cstheme="minorHAnsi"/>
          </w:rPr>
          <w:delText xml:space="preserve">Mērvienība: </w:delText>
        </w:r>
        <w:r w:rsidR="00C720B6" w:rsidRPr="00E8722B" w:rsidDel="00786327">
          <w:rPr>
            <w:rFonts w:cstheme="minorHAnsi"/>
          </w:rPr>
          <w:delText>t</w:delText>
        </w:r>
        <w:r w:rsidR="005846F3" w:rsidRPr="00E8722B" w:rsidDel="00786327">
          <w:rPr>
            <w:rFonts w:cstheme="minorHAnsi"/>
          </w:rPr>
          <w:delText>, m</w:delText>
        </w:r>
        <w:r w:rsidR="005846F3" w:rsidRPr="00E8722B" w:rsidDel="00786327">
          <w:rPr>
            <w:rFonts w:cstheme="minorHAnsi"/>
            <w:vertAlign w:val="superscript"/>
          </w:rPr>
          <w:delText>3</w:delText>
        </w:r>
        <w:r w:rsidR="005846F3" w:rsidRPr="00E8722B" w:rsidDel="00786327">
          <w:rPr>
            <w:rFonts w:cstheme="minorHAnsi"/>
          </w:rPr>
          <w:delText>, m</w:delText>
        </w:r>
        <w:r w:rsidR="005846F3" w:rsidRPr="00E8722B" w:rsidDel="00786327">
          <w:rPr>
            <w:rFonts w:cstheme="minorHAnsi"/>
            <w:vertAlign w:val="superscript"/>
          </w:rPr>
          <w:delText>2</w:delText>
        </w:r>
        <w:r w:rsidRPr="00E8722B" w:rsidDel="00786327">
          <w:rPr>
            <w:rFonts w:cstheme="minorHAnsi"/>
          </w:rPr>
          <w:delText>.</w:delText>
        </w:r>
      </w:del>
    </w:p>
    <w:p w14:paraId="6EE11E6C" w14:textId="061F0C72" w:rsidR="003C4401" w:rsidRPr="00E8722B" w:rsidDel="00786327" w:rsidRDefault="003C4401" w:rsidP="00733BFF">
      <w:pPr>
        <w:pStyle w:val="Default"/>
        <w:spacing w:line="276" w:lineRule="auto"/>
        <w:jc w:val="both"/>
        <w:rPr>
          <w:del w:id="620" w:author="User" w:date="2022-12-09T11:39:00Z"/>
          <w:rFonts w:asciiTheme="minorHAnsi" w:hAnsiTheme="minorHAnsi" w:cstheme="minorHAnsi"/>
          <w:color w:val="auto"/>
          <w:sz w:val="22"/>
          <w:szCs w:val="22"/>
        </w:rPr>
      </w:pPr>
    </w:p>
    <w:p w14:paraId="76290628" w14:textId="702D2BC8" w:rsidR="00C41477" w:rsidRPr="00E8722B" w:rsidDel="00786327" w:rsidRDefault="00C41477" w:rsidP="00733BFF">
      <w:pPr>
        <w:pStyle w:val="Default"/>
        <w:spacing w:line="276" w:lineRule="auto"/>
        <w:jc w:val="both"/>
        <w:rPr>
          <w:del w:id="621" w:author="User" w:date="2022-12-09T11:39:00Z"/>
          <w:rFonts w:asciiTheme="minorHAnsi" w:hAnsiTheme="minorHAnsi" w:cstheme="minorHAnsi"/>
          <w:color w:val="auto"/>
          <w:sz w:val="22"/>
          <w:szCs w:val="22"/>
        </w:rPr>
      </w:pPr>
    </w:p>
    <w:p w14:paraId="7305216D" w14:textId="0FF5849B" w:rsidR="009B4D12" w:rsidRPr="00E8722B" w:rsidDel="00786327" w:rsidRDefault="009B4D12" w:rsidP="00733BFF">
      <w:pPr>
        <w:pStyle w:val="Default"/>
        <w:spacing w:line="276" w:lineRule="auto"/>
        <w:jc w:val="both"/>
        <w:rPr>
          <w:del w:id="622" w:author="User" w:date="2022-12-09T11:39:00Z"/>
          <w:rFonts w:asciiTheme="minorHAnsi" w:hAnsiTheme="minorHAnsi" w:cstheme="minorHAnsi"/>
          <w:color w:val="auto"/>
          <w:sz w:val="22"/>
          <w:szCs w:val="22"/>
        </w:rPr>
      </w:pPr>
    </w:p>
    <w:p w14:paraId="6D35DCC8" w14:textId="58ECE5FB" w:rsidR="009B4D12" w:rsidRPr="00E8722B" w:rsidDel="00786327" w:rsidRDefault="009B4D12" w:rsidP="00733BFF">
      <w:pPr>
        <w:pStyle w:val="Default"/>
        <w:spacing w:line="276" w:lineRule="auto"/>
        <w:jc w:val="both"/>
        <w:rPr>
          <w:del w:id="623" w:author="User" w:date="2022-12-09T11:39:00Z"/>
          <w:rFonts w:asciiTheme="minorHAnsi" w:hAnsiTheme="minorHAnsi" w:cstheme="minorHAnsi"/>
          <w:color w:val="auto"/>
          <w:sz w:val="22"/>
          <w:szCs w:val="22"/>
        </w:rPr>
      </w:pPr>
    </w:p>
    <w:p w14:paraId="730A5172" w14:textId="133FA674" w:rsidR="009B4D12" w:rsidRPr="00E8722B" w:rsidDel="00786327" w:rsidRDefault="009B4D12" w:rsidP="00733BFF">
      <w:pPr>
        <w:pStyle w:val="Default"/>
        <w:spacing w:line="276" w:lineRule="auto"/>
        <w:jc w:val="both"/>
        <w:rPr>
          <w:del w:id="624" w:author="User" w:date="2022-12-09T11:39:00Z"/>
          <w:rFonts w:asciiTheme="minorHAnsi" w:hAnsiTheme="minorHAnsi" w:cstheme="minorHAnsi"/>
          <w:color w:val="auto"/>
          <w:sz w:val="22"/>
          <w:szCs w:val="22"/>
        </w:rPr>
      </w:pPr>
    </w:p>
    <w:p w14:paraId="22EADE1F" w14:textId="0BE16292" w:rsidR="009B4D12" w:rsidRPr="00E8722B" w:rsidDel="00786327" w:rsidRDefault="009B4D12" w:rsidP="00733BFF">
      <w:pPr>
        <w:pStyle w:val="Default"/>
        <w:spacing w:line="276" w:lineRule="auto"/>
        <w:jc w:val="both"/>
        <w:rPr>
          <w:del w:id="625" w:author="User" w:date="2022-12-09T11:39:00Z"/>
          <w:rFonts w:asciiTheme="minorHAnsi" w:hAnsiTheme="minorHAnsi" w:cstheme="minorHAnsi"/>
          <w:color w:val="auto"/>
          <w:sz w:val="22"/>
          <w:szCs w:val="22"/>
        </w:rPr>
      </w:pPr>
    </w:p>
    <w:p w14:paraId="520EAB73" w14:textId="4049542A" w:rsidR="00300314" w:rsidRPr="00E8722B" w:rsidDel="00786327" w:rsidRDefault="00300314" w:rsidP="008748A7">
      <w:pPr>
        <w:widowControl w:val="0"/>
        <w:suppressAutoHyphens/>
        <w:spacing w:after="0" w:line="240" w:lineRule="auto"/>
        <w:jc w:val="both"/>
        <w:rPr>
          <w:del w:id="626" w:author="User" w:date="2022-12-09T11:39:00Z"/>
          <w:rFonts w:eastAsiaTheme="majorEastAsia" w:cstheme="minorHAnsi"/>
          <w:sz w:val="24"/>
          <w:szCs w:val="24"/>
          <w:rPrChange w:id="627" w:author="User" w:date="2022-12-12T15:36:00Z">
            <w:rPr>
              <w:del w:id="628" w:author="User" w:date="2022-12-09T11:39:00Z"/>
              <w:rFonts w:eastAsiaTheme="majorEastAsia" w:cstheme="minorHAnsi"/>
              <w:color w:val="2E74B5" w:themeColor="accent1" w:themeShade="BF"/>
              <w:sz w:val="24"/>
              <w:szCs w:val="24"/>
            </w:rPr>
          </w:rPrChange>
        </w:rPr>
      </w:pPr>
      <w:del w:id="629" w:author="User" w:date="2022-12-09T11:39:00Z">
        <w:r w:rsidRPr="00E8722B" w:rsidDel="00786327">
          <w:rPr>
            <w:rFonts w:eastAsiaTheme="majorEastAsia" w:cstheme="minorHAnsi"/>
            <w:sz w:val="24"/>
            <w:szCs w:val="24"/>
            <w:rPrChange w:id="630"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631" w:author="User" w:date="2022-12-12T15:36:00Z">
              <w:rPr>
                <w:rFonts w:eastAsiaTheme="majorEastAsia" w:cstheme="minorHAnsi"/>
                <w:color w:val="2E74B5" w:themeColor="accent1" w:themeShade="BF"/>
                <w:sz w:val="24"/>
                <w:szCs w:val="24"/>
              </w:rPr>
            </w:rPrChange>
          </w:rPr>
          <w:delText>7</w:delText>
        </w:r>
        <w:r w:rsidRPr="00E8722B" w:rsidDel="00786327">
          <w:rPr>
            <w:rFonts w:eastAsiaTheme="majorEastAsia" w:cstheme="minorHAnsi"/>
            <w:sz w:val="24"/>
            <w:szCs w:val="24"/>
            <w:rPrChange w:id="632" w:author="User" w:date="2022-12-12T15:36:00Z">
              <w:rPr>
                <w:rFonts w:eastAsiaTheme="majorEastAsia" w:cstheme="minorHAnsi"/>
                <w:color w:val="2E74B5" w:themeColor="accent1" w:themeShade="BF"/>
                <w:sz w:val="24"/>
                <w:szCs w:val="24"/>
              </w:rPr>
            </w:rPrChange>
          </w:rPr>
          <w:delText xml:space="preserve"> </w:delText>
        </w:r>
        <w:r w:rsidR="0075724B" w:rsidRPr="00E8722B" w:rsidDel="00786327">
          <w:rPr>
            <w:rFonts w:eastAsiaTheme="majorEastAsia" w:cstheme="minorHAnsi"/>
            <w:sz w:val="24"/>
            <w:szCs w:val="24"/>
            <w:rPrChange w:id="633" w:author="User" w:date="2022-12-12T15:36:00Z">
              <w:rPr>
                <w:rFonts w:eastAsiaTheme="majorEastAsia" w:cstheme="minorHAnsi"/>
                <w:color w:val="2E74B5" w:themeColor="accent1" w:themeShade="BF"/>
                <w:sz w:val="24"/>
                <w:szCs w:val="24"/>
              </w:rPr>
            </w:rPrChange>
          </w:rPr>
          <w:delText>Atdurpāļu aprīkojuma uzstādīšana</w:delText>
        </w:r>
      </w:del>
    </w:p>
    <w:p w14:paraId="5DB12AE4" w14:textId="582EB0BD" w:rsidR="00300314" w:rsidRPr="00E8722B" w:rsidDel="00786327" w:rsidRDefault="00300314" w:rsidP="00300314">
      <w:pPr>
        <w:pStyle w:val="Default"/>
        <w:spacing w:line="276" w:lineRule="auto"/>
        <w:rPr>
          <w:del w:id="634" w:author="User" w:date="2022-12-09T11:39:00Z"/>
          <w:rFonts w:asciiTheme="minorHAnsi" w:hAnsiTheme="minorHAnsi" w:cstheme="minorHAnsi"/>
          <w:b/>
          <w:bCs/>
          <w:color w:val="auto"/>
          <w:rPrChange w:id="635" w:author="User" w:date="2022-12-12T15:36:00Z">
            <w:rPr>
              <w:del w:id="636" w:author="User" w:date="2022-12-09T11:39:00Z"/>
              <w:rFonts w:asciiTheme="minorHAnsi" w:hAnsiTheme="minorHAnsi" w:cstheme="minorHAnsi"/>
              <w:b/>
              <w:bCs/>
            </w:rPr>
          </w:rPrChange>
        </w:rPr>
      </w:pPr>
    </w:p>
    <w:p w14:paraId="17186B7A" w14:textId="02076B72" w:rsidR="00300314" w:rsidRPr="00E8722B" w:rsidDel="00786327" w:rsidRDefault="00DF2250" w:rsidP="008748A7">
      <w:pPr>
        <w:widowControl w:val="0"/>
        <w:suppressAutoHyphens/>
        <w:spacing w:after="0" w:line="240" w:lineRule="auto"/>
        <w:jc w:val="both"/>
        <w:rPr>
          <w:del w:id="637" w:author="User" w:date="2022-12-09T11:39:00Z"/>
          <w:rFonts w:eastAsiaTheme="majorEastAsia" w:cstheme="minorHAnsi"/>
          <w:sz w:val="24"/>
          <w:szCs w:val="24"/>
          <w:rPrChange w:id="638" w:author="User" w:date="2022-12-12T15:36:00Z">
            <w:rPr>
              <w:del w:id="639" w:author="User" w:date="2022-12-09T11:39:00Z"/>
              <w:rFonts w:eastAsiaTheme="majorEastAsia" w:cstheme="minorHAnsi"/>
              <w:color w:val="2E74B5" w:themeColor="accent1" w:themeShade="BF"/>
              <w:sz w:val="24"/>
              <w:szCs w:val="24"/>
            </w:rPr>
          </w:rPrChange>
        </w:rPr>
      </w:pPr>
      <w:del w:id="640" w:author="User" w:date="2022-12-09T11:39:00Z">
        <w:r w:rsidRPr="00E8722B" w:rsidDel="00786327">
          <w:rPr>
            <w:rFonts w:eastAsiaTheme="majorEastAsia" w:cstheme="minorHAnsi"/>
            <w:sz w:val="24"/>
            <w:szCs w:val="24"/>
            <w:rPrChange w:id="641"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642" w:author="User" w:date="2022-12-12T15:36:00Z">
              <w:rPr>
                <w:rFonts w:eastAsiaTheme="majorEastAsia" w:cstheme="minorHAnsi"/>
                <w:color w:val="2E74B5" w:themeColor="accent1" w:themeShade="BF"/>
                <w:sz w:val="24"/>
                <w:szCs w:val="24"/>
              </w:rPr>
            </w:rPrChange>
          </w:rPr>
          <w:delText>7</w:delText>
        </w:r>
        <w:r w:rsidRPr="00E8722B" w:rsidDel="00786327">
          <w:rPr>
            <w:rFonts w:eastAsiaTheme="majorEastAsia" w:cstheme="minorHAnsi"/>
            <w:sz w:val="24"/>
            <w:szCs w:val="24"/>
            <w:rPrChange w:id="643" w:author="User" w:date="2022-12-12T15:36:00Z">
              <w:rPr>
                <w:rFonts w:eastAsiaTheme="majorEastAsia" w:cstheme="minorHAnsi"/>
                <w:color w:val="2E74B5" w:themeColor="accent1" w:themeShade="BF"/>
                <w:sz w:val="24"/>
                <w:szCs w:val="24"/>
              </w:rPr>
            </w:rPrChange>
          </w:rPr>
          <w:delText>.</w:delText>
        </w:r>
        <w:r w:rsidR="00C122DC" w:rsidRPr="00E8722B" w:rsidDel="00786327">
          <w:rPr>
            <w:rFonts w:eastAsiaTheme="majorEastAsia" w:cstheme="minorHAnsi"/>
            <w:sz w:val="24"/>
            <w:szCs w:val="24"/>
            <w:rPrChange w:id="644" w:author="User" w:date="2022-12-12T15:36:00Z">
              <w:rPr>
                <w:rFonts w:eastAsiaTheme="majorEastAsia" w:cstheme="minorHAnsi"/>
                <w:color w:val="2E74B5" w:themeColor="accent1" w:themeShade="BF"/>
                <w:sz w:val="24"/>
                <w:szCs w:val="24"/>
              </w:rPr>
            </w:rPrChange>
          </w:rPr>
          <w:delText>1</w:delText>
        </w:r>
        <w:r w:rsidRPr="00E8722B" w:rsidDel="00786327">
          <w:rPr>
            <w:rFonts w:eastAsiaTheme="majorEastAsia" w:cstheme="minorHAnsi"/>
            <w:sz w:val="24"/>
            <w:szCs w:val="24"/>
            <w:rPrChange w:id="645" w:author="User" w:date="2022-12-12T15:36:00Z">
              <w:rPr>
                <w:rFonts w:eastAsiaTheme="majorEastAsia" w:cstheme="minorHAnsi"/>
                <w:color w:val="2E74B5" w:themeColor="accent1" w:themeShade="BF"/>
                <w:sz w:val="24"/>
                <w:szCs w:val="24"/>
              </w:rPr>
            </w:rPrChange>
          </w:rPr>
          <w:delText xml:space="preserve"> </w:delText>
        </w:r>
        <w:r w:rsidR="00300314" w:rsidRPr="00E8722B" w:rsidDel="00786327">
          <w:rPr>
            <w:rFonts w:eastAsiaTheme="majorEastAsia" w:cstheme="minorHAnsi"/>
            <w:sz w:val="24"/>
            <w:szCs w:val="24"/>
            <w:rPrChange w:id="646" w:author="User" w:date="2022-12-12T15:36:00Z">
              <w:rPr>
                <w:rFonts w:eastAsiaTheme="majorEastAsia" w:cstheme="minorHAnsi"/>
                <w:color w:val="2E74B5" w:themeColor="accent1" w:themeShade="BF"/>
                <w:sz w:val="24"/>
                <w:szCs w:val="24"/>
              </w:rPr>
            </w:rPrChange>
          </w:rPr>
          <w:delText>Drošības kāpņu izbūve</w:delText>
        </w:r>
      </w:del>
    </w:p>
    <w:p w14:paraId="31C78771" w14:textId="09C93759" w:rsidR="00A963DE" w:rsidRPr="00E8722B" w:rsidDel="00786327" w:rsidRDefault="001D06C2" w:rsidP="00E97A1C">
      <w:pPr>
        <w:pStyle w:val="Default"/>
        <w:spacing w:line="276" w:lineRule="auto"/>
        <w:jc w:val="both"/>
        <w:rPr>
          <w:del w:id="647" w:author="User" w:date="2022-12-09T11:39:00Z"/>
          <w:rFonts w:asciiTheme="minorHAnsi" w:hAnsiTheme="minorHAnsi" w:cstheme="minorHAnsi"/>
          <w:color w:val="auto"/>
          <w:sz w:val="22"/>
          <w:szCs w:val="22"/>
        </w:rPr>
      </w:pPr>
      <w:del w:id="648" w:author="User" w:date="2022-12-09T11:39:00Z">
        <w:r w:rsidRPr="00E8722B" w:rsidDel="00786327">
          <w:rPr>
            <w:rFonts w:cstheme="minorHAnsi"/>
          </w:rPr>
          <w:delText>Darbs ietver drošības kāpņu ražošanu, piegādi</w:delText>
        </w:r>
        <w:r w:rsidR="00097D6C" w:rsidRPr="00E8722B" w:rsidDel="00786327">
          <w:rPr>
            <w:rFonts w:cstheme="minorHAnsi"/>
          </w:rPr>
          <w:delText xml:space="preserve"> atbilstoši p. 3.3.1 </w:delText>
        </w:r>
        <w:r w:rsidRPr="00E8722B" w:rsidDel="00786327">
          <w:rPr>
            <w:rFonts w:cstheme="minorHAnsi"/>
          </w:rPr>
          <w:delText xml:space="preserve"> un montāžu uz </w:delText>
        </w:r>
        <w:r w:rsidR="00ED29A6" w:rsidRPr="00E8722B" w:rsidDel="00786327">
          <w:rPr>
            <w:rFonts w:cstheme="minorHAnsi"/>
          </w:rPr>
          <w:delText xml:space="preserve">jaunajiem </w:delText>
        </w:r>
        <w:r w:rsidRPr="00E8722B" w:rsidDel="00786327">
          <w:rPr>
            <w:rFonts w:cstheme="minorHAnsi"/>
          </w:rPr>
          <w:delText>atdurpāļiem</w:delText>
        </w:r>
        <w:r w:rsidR="00097D6C" w:rsidRPr="00E8722B" w:rsidDel="00786327">
          <w:rPr>
            <w:rFonts w:cstheme="minorHAnsi"/>
          </w:rPr>
          <w:delText>.</w:delText>
        </w:r>
        <w:r w:rsidR="00A963DE" w:rsidRPr="00E8722B" w:rsidDel="00786327">
          <w:rPr>
            <w:rFonts w:cstheme="minorHAnsi"/>
          </w:rPr>
          <w:delText xml:space="preserve"> </w:delText>
        </w:r>
      </w:del>
    </w:p>
    <w:p w14:paraId="15DBEA00" w14:textId="7026078D" w:rsidR="00745E16" w:rsidRPr="00E8722B" w:rsidDel="00786327" w:rsidRDefault="00745E16" w:rsidP="00745E16">
      <w:pPr>
        <w:pStyle w:val="Default"/>
        <w:spacing w:line="276" w:lineRule="auto"/>
        <w:rPr>
          <w:del w:id="649" w:author="User" w:date="2022-12-09T11:39:00Z"/>
          <w:rFonts w:asciiTheme="minorHAnsi" w:hAnsiTheme="minorHAnsi" w:cstheme="minorHAnsi"/>
          <w:color w:val="auto"/>
          <w:sz w:val="22"/>
          <w:szCs w:val="22"/>
        </w:rPr>
      </w:pPr>
      <w:del w:id="650" w:author="User" w:date="2022-12-09T11:39:00Z">
        <w:r w:rsidRPr="00E8722B" w:rsidDel="00786327">
          <w:rPr>
            <w:rFonts w:cstheme="minorHAnsi"/>
          </w:rPr>
          <w:delText>Būv</w:delText>
        </w:r>
        <w:r w:rsidR="008D62F8" w:rsidRPr="00E8722B" w:rsidDel="00786327">
          <w:rPr>
            <w:rFonts w:cstheme="minorHAnsi"/>
          </w:rPr>
          <w:delText>darbu veicējs</w:delText>
        </w:r>
        <w:r w:rsidRPr="00E8722B" w:rsidDel="00786327">
          <w:rPr>
            <w:rFonts w:cstheme="minorHAnsi"/>
          </w:rPr>
          <w:delText xml:space="preserve"> izstrādā detalizētus rasējumus un saskaņo </w:delText>
        </w:r>
        <w:r w:rsidR="00E97A1C" w:rsidRPr="00E8722B" w:rsidDel="00786327">
          <w:rPr>
            <w:rFonts w:cstheme="minorHAnsi"/>
          </w:rPr>
          <w:delText xml:space="preserve">tos </w:delText>
        </w:r>
        <w:r w:rsidRPr="00E8722B" w:rsidDel="00786327">
          <w:rPr>
            <w:rFonts w:cstheme="minorHAnsi"/>
          </w:rPr>
          <w:delText>ar Autoruzraugu.</w:delText>
        </w:r>
      </w:del>
    </w:p>
    <w:p w14:paraId="7A306F99" w14:textId="157BDA1C" w:rsidR="00A963DE" w:rsidRPr="00E8722B" w:rsidDel="00786327" w:rsidRDefault="001E6427" w:rsidP="0072565E">
      <w:pPr>
        <w:pStyle w:val="Default"/>
        <w:spacing w:line="276" w:lineRule="auto"/>
        <w:rPr>
          <w:del w:id="651" w:author="User" w:date="2022-12-09T11:39:00Z"/>
          <w:rFonts w:asciiTheme="minorHAnsi" w:hAnsiTheme="minorHAnsi" w:cstheme="minorHAnsi"/>
          <w:color w:val="auto"/>
          <w:sz w:val="22"/>
          <w:szCs w:val="22"/>
        </w:rPr>
      </w:pPr>
      <w:del w:id="652" w:author="User" w:date="2022-12-09T11:39:00Z">
        <w:r w:rsidRPr="00E8722B" w:rsidDel="00786327">
          <w:rPr>
            <w:rFonts w:cstheme="minorHAnsi"/>
          </w:rPr>
          <w:delText>Tērauda konstrukcijas ražošanas klase EXC2 saskaņā ar LV EN 1090-2.</w:delText>
        </w:r>
      </w:del>
    </w:p>
    <w:p w14:paraId="775750D7" w14:textId="4F6C7537" w:rsidR="001E6427" w:rsidRPr="00E8722B" w:rsidDel="00786327" w:rsidRDefault="00803DE0" w:rsidP="0072565E">
      <w:pPr>
        <w:pStyle w:val="Default"/>
        <w:spacing w:line="276" w:lineRule="auto"/>
        <w:rPr>
          <w:del w:id="653" w:author="User" w:date="2022-12-09T11:39:00Z"/>
          <w:rFonts w:asciiTheme="minorHAnsi" w:hAnsiTheme="minorHAnsi" w:cstheme="minorHAnsi"/>
          <w:color w:val="auto"/>
          <w:sz w:val="22"/>
          <w:szCs w:val="22"/>
        </w:rPr>
      </w:pPr>
      <w:del w:id="654" w:author="User" w:date="2022-12-09T11:39:00Z">
        <w:r w:rsidRPr="00E8722B" w:rsidDel="00786327">
          <w:rPr>
            <w:rFonts w:cstheme="minorHAnsi"/>
          </w:rPr>
          <w:delText xml:space="preserve">Tērauda elementiem jābūt pārklātiem ar pretkorozijas krāsu sistēmu, kas atbilst ārējās iedarbības klasei </w:delText>
        </w:r>
        <w:r w:rsidR="00EE5EA2" w:rsidRPr="00E8722B" w:rsidDel="00786327">
          <w:rPr>
            <w:rFonts w:cstheme="minorHAnsi"/>
          </w:rPr>
          <w:delText xml:space="preserve">C5 </w:delText>
        </w:r>
        <w:r w:rsidRPr="00E8722B" w:rsidDel="00786327">
          <w:rPr>
            <w:rFonts w:cstheme="minorHAnsi"/>
          </w:rPr>
          <w:delText>saskaņā ar LVS EN ISO 12944-2</w:delText>
        </w:r>
        <w:r w:rsidR="00C41477" w:rsidRPr="00E8722B" w:rsidDel="00786327">
          <w:rPr>
            <w:rFonts w:cstheme="minorHAnsi"/>
          </w:rPr>
          <w:delText>:2018</w:delText>
        </w:r>
        <w:r w:rsidRPr="00E8722B" w:rsidDel="00786327">
          <w:rPr>
            <w:rFonts w:cstheme="minorHAnsi"/>
          </w:rPr>
          <w:delText xml:space="preserve">, pretkorozijas pārklājuma kalpošanas laiks virs 15 gadiem. </w:delText>
        </w:r>
        <w:r w:rsidR="004C577B" w:rsidRPr="00E8722B" w:rsidDel="00786327">
          <w:rPr>
            <w:rFonts w:cstheme="minorHAnsi"/>
          </w:rPr>
          <w:delText>Krāsu toni</w:delText>
        </w:r>
        <w:r w:rsidR="00D314E9" w:rsidRPr="00E8722B" w:rsidDel="00786327">
          <w:rPr>
            <w:rFonts w:cstheme="minorHAnsi"/>
          </w:rPr>
          <w:delText>s RAL 1028</w:delText>
        </w:r>
        <w:r w:rsidR="004C577B" w:rsidRPr="00E8722B" w:rsidDel="00786327">
          <w:rPr>
            <w:rFonts w:cstheme="minorHAnsi"/>
          </w:rPr>
          <w:delText xml:space="preserve">. </w:delText>
        </w:r>
      </w:del>
    </w:p>
    <w:p w14:paraId="52B6FB1F" w14:textId="71706A2D" w:rsidR="003D0603" w:rsidRPr="00E8722B" w:rsidDel="00786327" w:rsidRDefault="003D0603" w:rsidP="0072565E">
      <w:pPr>
        <w:pStyle w:val="Default"/>
        <w:spacing w:line="276" w:lineRule="auto"/>
        <w:rPr>
          <w:del w:id="655" w:author="User" w:date="2022-12-09T11:39:00Z"/>
          <w:rFonts w:asciiTheme="minorHAnsi" w:hAnsiTheme="minorHAnsi" w:cstheme="minorHAnsi"/>
          <w:color w:val="auto"/>
          <w:sz w:val="22"/>
          <w:szCs w:val="22"/>
        </w:rPr>
      </w:pPr>
      <w:del w:id="656" w:author="User" w:date="2022-12-09T11:39:00Z">
        <w:r w:rsidRPr="00E8722B" w:rsidDel="00786327">
          <w:rPr>
            <w:rFonts w:cstheme="minorHAnsi"/>
          </w:rPr>
          <w:delText xml:space="preserve">Izbūves apjomos iekļauta </w:delText>
        </w:r>
        <w:r w:rsidR="00225614" w:rsidRPr="00E8722B" w:rsidDel="00786327">
          <w:rPr>
            <w:rFonts w:cstheme="minorHAnsi"/>
          </w:rPr>
          <w:delText xml:space="preserve">drošības </w:delText>
        </w:r>
        <w:r w:rsidRPr="00E8722B" w:rsidDel="00786327">
          <w:rPr>
            <w:rFonts w:cstheme="minorHAnsi"/>
          </w:rPr>
          <w:delText xml:space="preserve">kāpņu montāža </w:delText>
        </w:r>
        <w:r w:rsidR="00225614" w:rsidRPr="00E8722B" w:rsidDel="00786327">
          <w:rPr>
            <w:rFonts w:cstheme="minorHAnsi"/>
          </w:rPr>
          <w:delText>ar</w:delText>
        </w:r>
        <w:r w:rsidR="006E424F" w:rsidRPr="00E8722B" w:rsidDel="00786327">
          <w:rPr>
            <w:rFonts w:cstheme="minorHAnsi"/>
          </w:rPr>
          <w:delText xml:space="preserve"> tērauda enkuriem </w:delText>
        </w:r>
        <w:r w:rsidR="00225614" w:rsidRPr="00E8722B" w:rsidDel="00786327">
          <w:rPr>
            <w:rFonts w:cstheme="minorHAnsi"/>
          </w:rPr>
          <w:delText>un</w:delText>
        </w:r>
        <w:r w:rsidR="006E424F" w:rsidRPr="00E8722B" w:rsidDel="00786327">
          <w:rPr>
            <w:rFonts w:cstheme="minorHAnsi"/>
          </w:rPr>
          <w:delText xml:space="preserve"> ķīmisko enkurošanas masu.</w:delText>
        </w:r>
      </w:del>
    </w:p>
    <w:p w14:paraId="6166276F" w14:textId="18614587" w:rsidR="006E424F" w:rsidRPr="00E8722B" w:rsidDel="00786327" w:rsidRDefault="006E424F" w:rsidP="006E424F">
      <w:pPr>
        <w:pStyle w:val="Default"/>
        <w:spacing w:line="276" w:lineRule="auto"/>
        <w:jc w:val="both"/>
        <w:rPr>
          <w:del w:id="657" w:author="User" w:date="2022-12-09T11:39:00Z"/>
          <w:rFonts w:asciiTheme="minorHAnsi" w:hAnsiTheme="minorHAnsi" w:cstheme="minorHAnsi"/>
          <w:color w:val="auto"/>
          <w:sz w:val="22"/>
          <w:szCs w:val="22"/>
          <w:rPrChange w:id="658" w:author="User" w:date="2022-12-12T15:36:00Z">
            <w:rPr>
              <w:del w:id="659" w:author="User" w:date="2022-12-09T11:39:00Z"/>
              <w:rFonts w:asciiTheme="minorHAnsi" w:hAnsiTheme="minorHAnsi" w:cstheme="minorHAnsi"/>
              <w:sz w:val="22"/>
              <w:szCs w:val="22"/>
            </w:rPr>
          </w:rPrChange>
        </w:rPr>
      </w:pPr>
      <w:del w:id="660" w:author="User" w:date="2022-12-09T11:39:00Z">
        <w:r w:rsidRPr="00E8722B" w:rsidDel="00786327">
          <w:rPr>
            <w:rFonts w:cstheme="minorHAnsi"/>
            <w:color w:val="auto"/>
            <w:rPrChange w:id="661" w:author="User" w:date="2022-12-12T15:36:00Z">
              <w:rPr>
                <w:rFonts w:cstheme="minorHAnsi"/>
              </w:rPr>
            </w:rPrChange>
          </w:rPr>
          <w:delText xml:space="preserve">Daudzumu mēra kā izgatavoto un uzstādītu </w:delText>
        </w:r>
        <w:r w:rsidR="00225614" w:rsidRPr="00E8722B" w:rsidDel="00786327">
          <w:rPr>
            <w:rFonts w:cstheme="minorHAnsi"/>
            <w:color w:val="auto"/>
            <w:rPrChange w:id="662" w:author="User" w:date="2022-12-12T15:36:00Z">
              <w:rPr>
                <w:rFonts w:cstheme="minorHAnsi"/>
              </w:rPr>
            </w:rPrChange>
          </w:rPr>
          <w:delText>drošības kāpņu komplektu skaitu.</w:delText>
        </w:r>
      </w:del>
    </w:p>
    <w:p w14:paraId="2703BFF7" w14:textId="4E3D52F9" w:rsidR="006E424F" w:rsidRPr="00E8722B" w:rsidDel="00786327" w:rsidRDefault="006E424F" w:rsidP="006E424F">
      <w:pPr>
        <w:pStyle w:val="Default"/>
        <w:spacing w:line="276" w:lineRule="auto"/>
        <w:jc w:val="both"/>
        <w:rPr>
          <w:del w:id="663" w:author="User" w:date="2022-12-09T11:39:00Z"/>
          <w:rFonts w:asciiTheme="minorHAnsi" w:hAnsiTheme="minorHAnsi" w:cstheme="minorHAnsi"/>
          <w:color w:val="auto"/>
          <w:sz w:val="22"/>
          <w:szCs w:val="22"/>
          <w:rPrChange w:id="664" w:author="User" w:date="2022-12-12T15:36:00Z">
            <w:rPr>
              <w:del w:id="665" w:author="User" w:date="2022-12-09T11:39:00Z"/>
              <w:rFonts w:asciiTheme="minorHAnsi" w:hAnsiTheme="minorHAnsi" w:cstheme="minorHAnsi"/>
              <w:sz w:val="22"/>
              <w:szCs w:val="22"/>
            </w:rPr>
          </w:rPrChange>
        </w:rPr>
      </w:pPr>
      <w:del w:id="666" w:author="User" w:date="2022-12-09T11:39:00Z">
        <w:r w:rsidRPr="00E8722B" w:rsidDel="00786327">
          <w:rPr>
            <w:rFonts w:cstheme="minorHAnsi"/>
            <w:color w:val="auto"/>
            <w:rPrChange w:id="667" w:author="User" w:date="2022-12-12T15:36:00Z">
              <w:rPr>
                <w:rFonts w:cstheme="minorHAnsi"/>
              </w:rPr>
            </w:rPrChange>
          </w:rPr>
          <w:delText xml:space="preserve">Mērvienība: </w:delText>
        </w:r>
        <w:r w:rsidR="00225614" w:rsidRPr="00E8722B" w:rsidDel="00786327">
          <w:rPr>
            <w:rFonts w:cstheme="minorHAnsi"/>
            <w:color w:val="auto"/>
            <w:rPrChange w:id="668" w:author="User" w:date="2022-12-12T15:36:00Z">
              <w:rPr>
                <w:rFonts w:cstheme="minorHAnsi"/>
              </w:rPr>
            </w:rPrChange>
          </w:rPr>
          <w:delText>kompl.</w:delText>
        </w:r>
        <w:r w:rsidRPr="00E8722B" w:rsidDel="00786327">
          <w:rPr>
            <w:rFonts w:cstheme="minorHAnsi"/>
            <w:color w:val="auto"/>
            <w:rPrChange w:id="669" w:author="User" w:date="2022-12-12T15:36:00Z">
              <w:rPr>
                <w:rFonts w:cstheme="minorHAnsi"/>
              </w:rPr>
            </w:rPrChange>
          </w:rPr>
          <w:delText xml:space="preserve"> </w:delText>
        </w:r>
      </w:del>
    </w:p>
    <w:p w14:paraId="12667901" w14:textId="21A504EF" w:rsidR="00DF2250" w:rsidRPr="00E8722B" w:rsidDel="00786327" w:rsidRDefault="00DF2250" w:rsidP="00300314">
      <w:pPr>
        <w:pStyle w:val="Default"/>
        <w:spacing w:line="276" w:lineRule="auto"/>
        <w:rPr>
          <w:del w:id="670" w:author="User" w:date="2022-12-09T11:39:00Z"/>
          <w:rFonts w:asciiTheme="minorHAnsi" w:hAnsiTheme="minorHAnsi" w:cstheme="minorHAnsi"/>
          <w:b/>
          <w:bCs/>
          <w:color w:val="auto"/>
          <w:rPrChange w:id="671" w:author="User" w:date="2022-12-12T15:36:00Z">
            <w:rPr>
              <w:del w:id="672" w:author="User" w:date="2022-12-09T11:39:00Z"/>
              <w:rFonts w:asciiTheme="minorHAnsi" w:hAnsiTheme="minorHAnsi" w:cstheme="minorHAnsi"/>
              <w:b/>
              <w:bCs/>
            </w:rPr>
          </w:rPrChange>
        </w:rPr>
      </w:pPr>
    </w:p>
    <w:p w14:paraId="51AF1290" w14:textId="32E745F5" w:rsidR="00300314" w:rsidRPr="00E8722B" w:rsidDel="00786327" w:rsidRDefault="00DF2250" w:rsidP="008748A7">
      <w:pPr>
        <w:widowControl w:val="0"/>
        <w:suppressAutoHyphens/>
        <w:spacing w:after="0" w:line="240" w:lineRule="auto"/>
        <w:jc w:val="both"/>
        <w:rPr>
          <w:del w:id="673" w:author="User" w:date="2022-12-09T11:39:00Z"/>
          <w:rFonts w:eastAsiaTheme="majorEastAsia" w:cstheme="minorHAnsi"/>
          <w:sz w:val="24"/>
          <w:szCs w:val="24"/>
          <w:rPrChange w:id="674" w:author="User" w:date="2022-12-12T15:36:00Z">
            <w:rPr>
              <w:del w:id="675" w:author="User" w:date="2022-12-09T11:39:00Z"/>
              <w:rFonts w:eastAsiaTheme="majorEastAsia" w:cstheme="minorHAnsi"/>
              <w:color w:val="2E74B5" w:themeColor="accent1" w:themeShade="BF"/>
              <w:sz w:val="24"/>
              <w:szCs w:val="24"/>
            </w:rPr>
          </w:rPrChange>
        </w:rPr>
      </w:pPr>
      <w:del w:id="676" w:author="User" w:date="2022-12-09T11:39:00Z">
        <w:r w:rsidRPr="00E8722B" w:rsidDel="00786327">
          <w:rPr>
            <w:rFonts w:eastAsiaTheme="majorEastAsia" w:cstheme="minorHAnsi"/>
            <w:sz w:val="24"/>
            <w:szCs w:val="24"/>
            <w:rPrChange w:id="677"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678" w:author="User" w:date="2022-12-12T15:36:00Z">
              <w:rPr>
                <w:rFonts w:eastAsiaTheme="majorEastAsia" w:cstheme="minorHAnsi"/>
                <w:color w:val="2E74B5" w:themeColor="accent1" w:themeShade="BF"/>
                <w:sz w:val="24"/>
                <w:szCs w:val="24"/>
              </w:rPr>
            </w:rPrChange>
          </w:rPr>
          <w:delText>7</w:delText>
        </w:r>
        <w:r w:rsidRPr="00E8722B" w:rsidDel="00786327">
          <w:rPr>
            <w:rFonts w:eastAsiaTheme="majorEastAsia" w:cstheme="minorHAnsi"/>
            <w:sz w:val="24"/>
            <w:szCs w:val="24"/>
            <w:rPrChange w:id="679" w:author="User" w:date="2022-12-12T15:36:00Z">
              <w:rPr>
                <w:rFonts w:eastAsiaTheme="majorEastAsia" w:cstheme="minorHAnsi"/>
                <w:color w:val="2E74B5" w:themeColor="accent1" w:themeShade="BF"/>
                <w:sz w:val="24"/>
                <w:szCs w:val="24"/>
              </w:rPr>
            </w:rPrChange>
          </w:rPr>
          <w:delText>.</w:delText>
        </w:r>
        <w:r w:rsidR="00C122DC" w:rsidRPr="00E8722B" w:rsidDel="00786327">
          <w:rPr>
            <w:rFonts w:eastAsiaTheme="majorEastAsia" w:cstheme="minorHAnsi"/>
            <w:sz w:val="24"/>
            <w:szCs w:val="24"/>
            <w:rPrChange w:id="680" w:author="User" w:date="2022-12-12T15:36:00Z">
              <w:rPr>
                <w:rFonts w:eastAsiaTheme="majorEastAsia" w:cstheme="minorHAnsi"/>
                <w:color w:val="2E74B5" w:themeColor="accent1" w:themeShade="BF"/>
                <w:sz w:val="24"/>
                <w:szCs w:val="24"/>
              </w:rPr>
            </w:rPrChange>
          </w:rPr>
          <w:delText>2</w:delText>
        </w:r>
        <w:r w:rsidRPr="00E8722B" w:rsidDel="00786327">
          <w:rPr>
            <w:rFonts w:eastAsiaTheme="majorEastAsia" w:cstheme="minorHAnsi"/>
            <w:sz w:val="24"/>
            <w:szCs w:val="24"/>
            <w:rPrChange w:id="681" w:author="User" w:date="2022-12-12T15:36:00Z">
              <w:rPr>
                <w:rFonts w:eastAsiaTheme="majorEastAsia" w:cstheme="minorHAnsi"/>
                <w:color w:val="2E74B5" w:themeColor="accent1" w:themeShade="BF"/>
                <w:sz w:val="24"/>
                <w:szCs w:val="24"/>
              </w:rPr>
            </w:rPrChange>
          </w:rPr>
          <w:delText xml:space="preserve"> </w:delText>
        </w:r>
        <w:r w:rsidR="00300314" w:rsidRPr="00E8722B" w:rsidDel="00786327">
          <w:rPr>
            <w:rFonts w:eastAsiaTheme="majorEastAsia" w:cstheme="minorHAnsi"/>
            <w:sz w:val="24"/>
            <w:szCs w:val="24"/>
            <w:rPrChange w:id="682" w:author="User" w:date="2022-12-12T15:36:00Z">
              <w:rPr>
                <w:rFonts w:eastAsiaTheme="majorEastAsia" w:cstheme="minorHAnsi"/>
                <w:color w:val="2E74B5" w:themeColor="accent1" w:themeShade="BF"/>
                <w:sz w:val="24"/>
                <w:szCs w:val="24"/>
              </w:rPr>
            </w:rPrChange>
          </w:rPr>
          <w:delText>Margu uzstādīšana</w:delText>
        </w:r>
      </w:del>
    </w:p>
    <w:p w14:paraId="52FB0D96" w14:textId="5F156B15" w:rsidR="00732279" w:rsidRPr="00E8722B" w:rsidDel="00786327" w:rsidRDefault="00732279" w:rsidP="00E97A1C">
      <w:pPr>
        <w:pStyle w:val="Default"/>
        <w:spacing w:line="276" w:lineRule="auto"/>
        <w:jc w:val="both"/>
        <w:rPr>
          <w:del w:id="683" w:author="User" w:date="2022-12-09T11:39:00Z"/>
          <w:rFonts w:asciiTheme="minorHAnsi" w:hAnsiTheme="minorHAnsi" w:cstheme="minorHAnsi"/>
          <w:color w:val="auto"/>
          <w:sz w:val="22"/>
          <w:szCs w:val="22"/>
        </w:rPr>
      </w:pPr>
      <w:del w:id="684" w:author="User" w:date="2022-12-09T11:39:00Z">
        <w:r w:rsidRPr="00E8722B" w:rsidDel="00786327">
          <w:rPr>
            <w:rFonts w:cstheme="minorHAnsi"/>
          </w:rPr>
          <w:delText xml:space="preserve">Darbs ietver </w:delText>
        </w:r>
        <w:r w:rsidR="00ED29A6" w:rsidRPr="00E8722B" w:rsidDel="00786327">
          <w:rPr>
            <w:rFonts w:cstheme="minorHAnsi"/>
          </w:rPr>
          <w:delText xml:space="preserve">margu ražošanu, piegādi </w:delText>
        </w:r>
        <w:r w:rsidR="005E5A40" w:rsidRPr="00E8722B" w:rsidDel="00786327">
          <w:rPr>
            <w:rFonts w:cstheme="minorHAnsi"/>
          </w:rPr>
          <w:delText xml:space="preserve">atbilstoši p. 3.3.1. </w:delText>
        </w:r>
        <w:r w:rsidR="00ED29A6" w:rsidRPr="00E8722B" w:rsidDel="00786327">
          <w:rPr>
            <w:rFonts w:cstheme="minorHAnsi"/>
          </w:rPr>
          <w:delText>un uzstādīšanu uz jaunajiem atdurpāļiem</w:delText>
        </w:r>
        <w:r w:rsidR="005E5A40" w:rsidRPr="00E8722B" w:rsidDel="00786327">
          <w:rPr>
            <w:rFonts w:cstheme="minorHAnsi"/>
          </w:rPr>
          <w:delText>.</w:delText>
        </w:r>
      </w:del>
    </w:p>
    <w:p w14:paraId="044511D5" w14:textId="1F6BB3FD" w:rsidR="00732279" w:rsidRPr="00E8722B" w:rsidDel="00786327" w:rsidRDefault="00732279" w:rsidP="00E97A1C">
      <w:pPr>
        <w:pStyle w:val="Default"/>
        <w:spacing w:line="276" w:lineRule="auto"/>
        <w:jc w:val="both"/>
        <w:rPr>
          <w:del w:id="685" w:author="User" w:date="2022-12-09T11:39:00Z"/>
          <w:rFonts w:asciiTheme="minorHAnsi" w:hAnsiTheme="minorHAnsi" w:cstheme="minorHAnsi"/>
          <w:color w:val="auto"/>
          <w:sz w:val="22"/>
          <w:szCs w:val="22"/>
        </w:rPr>
      </w:pPr>
      <w:del w:id="686" w:author="User" w:date="2022-12-09T11:39:00Z">
        <w:r w:rsidRPr="00E8722B" w:rsidDel="00786327">
          <w:rPr>
            <w:rFonts w:cstheme="minorHAnsi"/>
          </w:rPr>
          <w:delText>Būv</w:delText>
        </w:r>
        <w:r w:rsidR="008D62F8" w:rsidRPr="00E8722B" w:rsidDel="00786327">
          <w:rPr>
            <w:rFonts w:cstheme="minorHAnsi"/>
          </w:rPr>
          <w:delText>darbu veicējs</w:delText>
        </w:r>
        <w:r w:rsidRPr="00E8722B" w:rsidDel="00786327">
          <w:rPr>
            <w:rFonts w:cstheme="minorHAnsi"/>
          </w:rPr>
          <w:delText xml:space="preserve"> izstrādā detalizētus rasējumus un saskaņo ar Autoruzraugu.</w:delText>
        </w:r>
      </w:del>
    </w:p>
    <w:p w14:paraId="4E564752" w14:textId="7568C973" w:rsidR="00624988" w:rsidRPr="00E8722B" w:rsidDel="00786327" w:rsidRDefault="00803DE0" w:rsidP="00624988">
      <w:pPr>
        <w:pStyle w:val="Default"/>
        <w:spacing w:line="276" w:lineRule="auto"/>
        <w:jc w:val="both"/>
        <w:rPr>
          <w:del w:id="687" w:author="User" w:date="2022-12-09T11:39:00Z"/>
          <w:rFonts w:asciiTheme="minorHAnsi" w:hAnsiTheme="minorHAnsi" w:cstheme="minorHAnsi"/>
          <w:color w:val="auto"/>
          <w:sz w:val="22"/>
          <w:szCs w:val="22"/>
        </w:rPr>
      </w:pPr>
      <w:del w:id="688" w:author="User" w:date="2022-12-09T11:39:00Z">
        <w:r w:rsidRPr="00E8722B" w:rsidDel="00786327">
          <w:rPr>
            <w:rFonts w:cstheme="minorHAnsi"/>
          </w:rPr>
          <w:delText xml:space="preserve">Tērauda elementiem jābūt pārklātiem ar pretkorozijas krāsu sistēmu, kas atbilst ārējās iedarbības klasei </w:delText>
        </w:r>
        <w:r w:rsidR="00EE5EA2" w:rsidRPr="00E8722B" w:rsidDel="00786327">
          <w:rPr>
            <w:rFonts w:cstheme="minorHAnsi"/>
          </w:rPr>
          <w:delText xml:space="preserve">C5 </w:delText>
        </w:r>
        <w:r w:rsidRPr="00E8722B" w:rsidDel="00786327">
          <w:rPr>
            <w:rFonts w:cstheme="minorHAnsi"/>
          </w:rPr>
          <w:delText>saskaņā ar LVS EN ISO 12944-2</w:delText>
        </w:r>
        <w:r w:rsidR="00C41477" w:rsidRPr="00E8722B" w:rsidDel="00786327">
          <w:rPr>
            <w:rFonts w:cstheme="minorHAnsi"/>
          </w:rPr>
          <w:delText>:2018</w:delText>
        </w:r>
        <w:r w:rsidRPr="00E8722B" w:rsidDel="00786327">
          <w:rPr>
            <w:rFonts w:cstheme="minorHAnsi"/>
          </w:rPr>
          <w:delText xml:space="preserve">, pretkorozijas pārklājuma kalpošanas laiks virs 15 gadiem. </w:delText>
        </w:r>
      </w:del>
    </w:p>
    <w:p w14:paraId="3FE3DE3B" w14:textId="02CB2A33" w:rsidR="00732279" w:rsidRPr="00E8722B" w:rsidDel="00786327" w:rsidRDefault="00624988" w:rsidP="00E97A1C">
      <w:pPr>
        <w:pStyle w:val="Default"/>
        <w:spacing w:line="276" w:lineRule="auto"/>
        <w:jc w:val="both"/>
        <w:rPr>
          <w:del w:id="689" w:author="User" w:date="2022-12-09T11:39:00Z"/>
          <w:rFonts w:asciiTheme="minorHAnsi" w:hAnsiTheme="minorHAnsi" w:cstheme="minorHAnsi"/>
          <w:color w:val="auto"/>
          <w:sz w:val="22"/>
          <w:szCs w:val="22"/>
          <w:rPrChange w:id="690" w:author="User" w:date="2022-12-12T15:36:00Z">
            <w:rPr>
              <w:del w:id="691" w:author="User" w:date="2022-12-09T11:39:00Z"/>
              <w:rFonts w:asciiTheme="minorHAnsi" w:hAnsiTheme="minorHAnsi" w:cstheme="minorHAnsi"/>
              <w:sz w:val="22"/>
              <w:szCs w:val="22"/>
            </w:rPr>
          </w:rPrChange>
        </w:rPr>
      </w:pPr>
      <w:del w:id="692" w:author="User" w:date="2022-12-09T11:39:00Z">
        <w:r w:rsidRPr="00E8722B" w:rsidDel="00786327">
          <w:rPr>
            <w:rFonts w:cstheme="minorHAnsi"/>
          </w:rPr>
          <w:delText xml:space="preserve">Krāsas tonis RAL 1028. </w:delText>
        </w:r>
        <w:r w:rsidR="00732279" w:rsidRPr="00E8722B" w:rsidDel="00786327">
          <w:rPr>
            <w:rFonts w:cstheme="minorHAnsi"/>
            <w:color w:val="auto"/>
            <w:rPrChange w:id="693" w:author="User" w:date="2022-12-12T15:36:00Z">
              <w:rPr>
                <w:rFonts w:cstheme="minorHAnsi"/>
              </w:rPr>
            </w:rPrChange>
          </w:rPr>
          <w:delText xml:space="preserve">Daudzumu mēra kā izgatavoto un uzstādītu </w:delText>
        </w:r>
        <w:r w:rsidR="00F125C9" w:rsidRPr="00E8722B" w:rsidDel="00786327">
          <w:rPr>
            <w:rFonts w:cstheme="minorHAnsi"/>
            <w:color w:val="auto"/>
            <w:rPrChange w:id="694" w:author="User" w:date="2022-12-12T15:36:00Z">
              <w:rPr>
                <w:rFonts w:cstheme="minorHAnsi"/>
              </w:rPr>
            </w:rPrChange>
          </w:rPr>
          <w:delText>margu metros plānā.</w:delText>
        </w:r>
      </w:del>
    </w:p>
    <w:p w14:paraId="23D16716" w14:textId="14F22421" w:rsidR="00732279" w:rsidRPr="00E8722B" w:rsidDel="00786327" w:rsidRDefault="00732279" w:rsidP="00732279">
      <w:pPr>
        <w:pStyle w:val="Default"/>
        <w:spacing w:line="276" w:lineRule="auto"/>
        <w:jc w:val="both"/>
        <w:rPr>
          <w:del w:id="695" w:author="User" w:date="2022-12-09T11:39:00Z"/>
          <w:rFonts w:asciiTheme="minorHAnsi" w:hAnsiTheme="minorHAnsi" w:cstheme="minorHAnsi"/>
          <w:color w:val="auto"/>
          <w:sz w:val="22"/>
          <w:szCs w:val="22"/>
          <w:rPrChange w:id="696" w:author="User" w:date="2022-12-12T15:36:00Z">
            <w:rPr>
              <w:del w:id="697" w:author="User" w:date="2022-12-09T11:39:00Z"/>
              <w:rFonts w:asciiTheme="minorHAnsi" w:hAnsiTheme="minorHAnsi" w:cstheme="minorHAnsi"/>
              <w:sz w:val="22"/>
              <w:szCs w:val="22"/>
            </w:rPr>
          </w:rPrChange>
        </w:rPr>
      </w:pPr>
      <w:del w:id="698" w:author="User" w:date="2022-12-09T11:39:00Z">
        <w:r w:rsidRPr="00E8722B" w:rsidDel="00786327">
          <w:rPr>
            <w:rFonts w:cstheme="minorHAnsi"/>
            <w:color w:val="auto"/>
            <w:rPrChange w:id="699" w:author="User" w:date="2022-12-12T15:36:00Z">
              <w:rPr>
                <w:rFonts w:cstheme="minorHAnsi"/>
              </w:rPr>
            </w:rPrChange>
          </w:rPr>
          <w:delText xml:space="preserve">Mērvienība: </w:delText>
        </w:r>
        <w:r w:rsidR="00F125C9" w:rsidRPr="00E8722B" w:rsidDel="00786327">
          <w:rPr>
            <w:rFonts w:cstheme="minorHAnsi"/>
            <w:color w:val="auto"/>
            <w:rPrChange w:id="700" w:author="User" w:date="2022-12-12T15:36:00Z">
              <w:rPr>
                <w:rFonts w:cstheme="minorHAnsi"/>
              </w:rPr>
            </w:rPrChange>
          </w:rPr>
          <w:delText>m</w:delText>
        </w:r>
        <w:r w:rsidRPr="00E8722B" w:rsidDel="00786327">
          <w:rPr>
            <w:rFonts w:cstheme="minorHAnsi"/>
            <w:color w:val="auto"/>
            <w:rPrChange w:id="701" w:author="User" w:date="2022-12-12T15:36:00Z">
              <w:rPr>
                <w:rFonts w:cstheme="minorHAnsi"/>
              </w:rPr>
            </w:rPrChange>
          </w:rPr>
          <w:delText xml:space="preserve"> </w:delText>
        </w:r>
      </w:del>
    </w:p>
    <w:p w14:paraId="0E57C9E8" w14:textId="2860C6F4" w:rsidR="00DF2250" w:rsidRPr="00E8722B" w:rsidDel="00786327" w:rsidRDefault="00DF2250" w:rsidP="00300314">
      <w:pPr>
        <w:pStyle w:val="Default"/>
        <w:spacing w:line="276" w:lineRule="auto"/>
        <w:rPr>
          <w:del w:id="702" w:author="User" w:date="2022-12-09T11:39:00Z"/>
          <w:rFonts w:asciiTheme="minorHAnsi" w:hAnsiTheme="minorHAnsi" w:cstheme="minorHAnsi"/>
          <w:b/>
          <w:bCs/>
          <w:color w:val="auto"/>
          <w:rPrChange w:id="703" w:author="User" w:date="2022-12-12T15:36:00Z">
            <w:rPr>
              <w:del w:id="704" w:author="User" w:date="2022-12-09T11:39:00Z"/>
              <w:rFonts w:asciiTheme="minorHAnsi" w:hAnsiTheme="minorHAnsi" w:cstheme="minorHAnsi"/>
              <w:b/>
              <w:bCs/>
            </w:rPr>
          </w:rPrChange>
        </w:rPr>
      </w:pPr>
    </w:p>
    <w:p w14:paraId="4726D8F5" w14:textId="23BD44A0" w:rsidR="004C51F3" w:rsidRPr="00E8722B" w:rsidDel="00786327" w:rsidRDefault="004C51F3" w:rsidP="00300314">
      <w:pPr>
        <w:pStyle w:val="Default"/>
        <w:spacing w:line="276" w:lineRule="auto"/>
        <w:rPr>
          <w:del w:id="705" w:author="User" w:date="2022-12-09T11:39:00Z"/>
          <w:rFonts w:asciiTheme="minorHAnsi" w:hAnsiTheme="minorHAnsi" w:cstheme="minorHAnsi"/>
          <w:b/>
          <w:bCs/>
          <w:color w:val="auto"/>
          <w:rPrChange w:id="706" w:author="User" w:date="2022-12-12T15:36:00Z">
            <w:rPr>
              <w:del w:id="707" w:author="User" w:date="2022-12-09T11:39:00Z"/>
              <w:rFonts w:asciiTheme="minorHAnsi" w:hAnsiTheme="minorHAnsi" w:cstheme="minorHAnsi"/>
              <w:b/>
              <w:bCs/>
            </w:rPr>
          </w:rPrChange>
        </w:rPr>
      </w:pPr>
    </w:p>
    <w:p w14:paraId="7ECFA535" w14:textId="02E71D5F" w:rsidR="00300314" w:rsidRPr="00E8722B" w:rsidDel="00786327" w:rsidRDefault="00DF2250" w:rsidP="008748A7">
      <w:pPr>
        <w:widowControl w:val="0"/>
        <w:suppressAutoHyphens/>
        <w:spacing w:after="0" w:line="240" w:lineRule="auto"/>
        <w:jc w:val="both"/>
        <w:rPr>
          <w:del w:id="708" w:author="User" w:date="2022-12-09T11:39:00Z"/>
          <w:rFonts w:eastAsiaTheme="majorEastAsia" w:cstheme="minorHAnsi"/>
          <w:sz w:val="24"/>
          <w:szCs w:val="24"/>
          <w:rPrChange w:id="709" w:author="User" w:date="2022-12-12T15:36:00Z">
            <w:rPr>
              <w:del w:id="710" w:author="User" w:date="2022-12-09T11:39:00Z"/>
              <w:rFonts w:eastAsiaTheme="majorEastAsia" w:cstheme="minorHAnsi"/>
              <w:color w:val="2E74B5" w:themeColor="accent1" w:themeShade="BF"/>
              <w:sz w:val="24"/>
              <w:szCs w:val="24"/>
            </w:rPr>
          </w:rPrChange>
        </w:rPr>
      </w:pPr>
      <w:del w:id="711" w:author="User" w:date="2022-12-09T11:39:00Z">
        <w:r w:rsidRPr="00E8722B" w:rsidDel="00786327">
          <w:rPr>
            <w:rFonts w:eastAsiaTheme="majorEastAsia" w:cstheme="minorHAnsi"/>
            <w:sz w:val="24"/>
            <w:szCs w:val="24"/>
            <w:rPrChange w:id="712"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713" w:author="User" w:date="2022-12-12T15:36:00Z">
              <w:rPr>
                <w:rFonts w:eastAsiaTheme="majorEastAsia" w:cstheme="minorHAnsi"/>
                <w:color w:val="2E74B5" w:themeColor="accent1" w:themeShade="BF"/>
                <w:sz w:val="24"/>
                <w:szCs w:val="24"/>
              </w:rPr>
            </w:rPrChange>
          </w:rPr>
          <w:delText>7</w:delText>
        </w:r>
        <w:r w:rsidRPr="00E8722B" w:rsidDel="00786327">
          <w:rPr>
            <w:rFonts w:eastAsiaTheme="majorEastAsia" w:cstheme="minorHAnsi"/>
            <w:sz w:val="24"/>
            <w:szCs w:val="24"/>
            <w:rPrChange w:id="714" w:author="User" w:date="2022-12-12T15:36:00Z">
              <w:rPr>
                <w:rFonts w:eastAsiaTheme="majorEastAsia" w:cstheme="minorHAnsi"/>
                <w:color w:val="2E74B5" w:themeColor="accent1" w:themeShade="BF"/>
                <w:sz w:val="24"/>
                <w:szCs w:val="24"/>
              </w:rPr>
            </w:rPrChange>
          </w:rPr>
          <w:delText>.</w:delText>
        </w:r>
        <w:r w:rsidR="00C122DC" w:rsidRPr="00E8722B" w:rsidDel="00786327">
          <w:rPr>
            <w:rFonts w:eastAsiaTheme="majorEastAsia" w:cstheme="minorHAnsi"/>
            <w:sz w:val="24"/>
            <w:szCs w:val="24"/>
            <w:rPrChange w:id="715" w:author="User" w:date="2022-12-12T15:36:00Z">
              <w:rPr>
                <w:rFonts w:eastAsiaTheme="majorEastAsia" w:cstheme="minorHAnsi"/>
                <w:color w:val="2E74B5" w:themeColor="accent1" w:themeShade="BF"/>
                <w:sz w:val="24"/>
                <w:szCs w:val="24"/>
              </w:rPr>
            </w:rPrChange>
          </w:rPr>
          <w:delText>3</w:delText>
        </w:r>
        <w:r w:rsidRPr="00E8722B" w:rsidDel="00786327">
          <w:rPr>
            <w:rFonts w:eastAsiaTheme="majorEastAsia" w:cstheme="minorHAnsi"/>
            <w:sz w:val="24"/>
            <w:szCs w:val="24"/>
            <w:rPrChange w:id="716" w:author="User" w:date="2022-12-12T15:36:00Z">
              <w:rPr>
                <w:rFonts w:eastAsiaTheme="majorEastAsia" w:cstheme="minorHAnsi"/>
                <w:color w:val="2E74B5" w:themeColor="accent1" w:themeShade="BF"/>
                <w:sz w:val="24"/>
                <w:szCs w:val="24"/>
              </w:rPr>
            </w:rPrChange>
          </w:rPr>
          <w:delText xml:space="preserve"> </w:delText>
        </w:r>
        <w:r w:rsidR="00300314" w:rsidRPr="00E8722B" w:rsidDel="00786327">
          <w:rPr>
            <w:rFonts w:eastAsiaTheme="majorEastAsia" w:cstheme="minorHAnsi"/>
            <w:sz w:val="24"/>
            <w:szCs w:val="24"/>
            <w:rPrChange w:id="717" w:author="User" w:date="2022-12-12T15:36:00Z">
              <w:rPr>
                <w:rFonts w:eastAsiaTheme="majorEastAsia" w:cstheme="minorHAnsi"/>
                <w:color w:val="2E74B5" w:themeColor="accent1" w:themeShade="BF"/>
                <w:sz w:val="24"/>
                <w:szCs w:val="24"/>
              </w:rPr>
            </w:rPrChange>
          </w:rPr>
          <w:delText>Atvairbrusu uzstādīšana</w:delText>
        </w:r>
      </w:del>
    </w:p>
    <w:p w14:paraId="03B20B42" w14:textId="5917CC4D" w:rsidR="00F805B9" w:rsidRPr="00E8722B" w:rsidDel="00786327" w:rsidRDefault="00F805B9" w:rsidP="00E97A1C">
      <w:pPr>
        <w:pStyle w:val="Default"/>
        <w:spacing w:line="276" w:lineRule="auto"/>
        <w:jc w:val="both"/>
        <w:rPr>
          <w:del w:id="718" w:author="User" w:date="2022-12-09T11:39:00Z"/>
          <w:rFonts w:asciiTheme="minorHAnsi" w:hAnsiTheme="minorHAnsi" w:cstheme="minorHAnsi"/>
          <w:color w:val="auto"/>
          <w:sz w:val="22"/>
          <w:szCs w:val="22"/>
        </w:rPr>
      </w:pPr>
      <w:del w:id="719" w:author="User" w:date="2022-12-09T11:39:00Z">
        <w:r w:rsidRPr="00E8722B" w:rsidDel="00786327">
          <w:rPr>
            <w:rFonts w:cstheme="minorHAnsi"/>
          </w:rPr>
          <w:delText xml:space="preserve">Darbs ietver </w:delText>
        </w:r>
        <w:r w:rsidR="00C20DBA" w:rsidRPr="00E8722B" w:rsidDel="00786327">
          <w:rPr>
            <w:rFonts w:cstheme="minorHAnsi"/>
          </w:rPr>
          <w:delText xml:space="preserve">tērauda </w:delText>
        </w:r>
        <w:r w:rsidR="00745E16" w:rsidRPr="00E8722B" w:rsidDel="00786327">
          <w:rPr>
            <w:rFonts w:cstheme="minorHAnsi"/>
          </w:rPr>
          <w:delText>atvairbrusu</w:delText>
        </w:r>
        <w:r w:rsidRPr="00E8722B" w:rsidDel="00786327">
          <w:rPr>
            <w:rFonts w:cstheme="minorHAnsi"/>
          </w:rPr>
          <w:delText xml:space="preserve"> ražošanu, piegādi un uzstādīšanu uz jaunajiem atdurpāļiem atbilstoši punktam </w:delText>
        </w:r>
        <w:r w:rsidR="00CA6C7D" w:rsidRPr="00E8722B" w:rsidDel="00786327">
          <w:rPr>
            <w:rFonts w:cstheme="minorHAnsi"/>
          </w:rPr>
          <w:delText>3.3.1</w:delText>
        </w:r>
        <w:r w:rsidRPr="00E8722B" w:rsidDel="00786327">
          <w:rPr>
            <w:rFonts w:cstheme="minorHAnsi"/>
          </w:rPr>
          <w:delText xml:space="preserve">. </w:delText>
        </w:r>
      </w:del>
    </w:p>
    <w:p w14:paraId="6F908219" w14:textId="18431C5B" w:rsidR="00745E16" w:rsidRPr="00E8722B" w:rsidDel="00786327" w:rsidRDefault="00745E16" w:rsidP="00E97A1C">
      <w:pPr>
        <w:pStyle w:val="Default"/>
        <w:spacing w:line="276" w:lineRule="auto"/>
        <w:jc w:val="both"/>
        <w:rPr>
          <w:del w:id="720" w:author="User" w:date="2022-12-09T11:39:00Z"/>
          <w:rFonts w:asciiTheme="minorHAnsi" w:hAnsiTheme="minorHAnsi" w:cstheme="minorHAnsi"/>
          <w:color w:val="auto"/>
          <w:sz w:val="22"/>
          <w:szCs w:val="22"/>
        </w:rPr>
      </w:pPr>
      <w:del w:id="721" w:author="User" w:date="2022-12-09T11:39:00Z">
        <w:r w:rsidRPr="00E8722B" w:rsidDel="00786327">
          <w:rPr>
            <w:rFonts w:cstheme="minorHAnsi"/>
          </w:rPr>
          <w:delText>Būv</w:delText>
        </w:r>
        <w:r w:rsidR="008D62F8" w:rsidRPr="00E8722B" w:rsidDel="00786327">
          <w:rPr>
            <w:rFonts w:cstheme="minorHAnsi"/>
          </w:rPr>
          <w:delText>darbu veicējs</w:delText>
        </w:r>
        <w:r w:rsidRPr="00E8722B" w:rsidDel="00786327">
          <w:rPr>
            <w:rFonts w:cstheme="minorHAnsi"/>
          </w:rPr>
          <w:delText xml:space="preserve"> izstrādā detalizētus rasējumus un saskaņo ar Autoruzraugu.</w:delText>
        </w:r>
      </w:del>
    </w:p>
    <w:p w14:paraId="597E9F22" w14:textId="32EECCF6" w:rsidR="00F805B9" w:rsidRPr="00E8722B" w:rsidDel="00786327" w:rsidRDefault="00803DE0" w:rsidP="00E97A1C">
      <w:pPr>
        <w:pStyle w:val="Default"/>
        <w:spacing w:line="276" w:lineRule="auto"/>
        <w:jc w:val="both"/>
        <w:rPr>
          <w:del w:id="722" w:author="User" w:date="2022-12-09T11:39:00Z"/>
          <w:rFonts w:asciiTheme="minorHAnsi" w:hAnsiTheme="minorHAnsi" w:cstheme="minorHAnsi"/>
          <w:color w:val="auto"/>
          <w:sz w:val="22"/>
          <w:szCs w:val="22"/>
        </w:rPr>
      </w:pPr>
      <w:del w:id="723" w:author="User" w:date="2022-12-09T11:39:00Z">
        <w:r w:rsidRPr="00E8722B" w:rsidDel="00786327">
          <w:rPr>
            <w:rFonts w:cstheme="minorHAnsi"/>
          </w:rPr>
          <w:delText xml:space="preserve">Tērauda elementiem jābūt pārklātiem ar pretkorozijas krāsu sistēmu, kas atbilst ārējās iedarbības klasei </w:delText>
        </w:r>
        <w:r w:rsidR="00EE5EA2" w:rsidRPr="00E8722B" w:rsidDel="00786327">
          <w:rPr>
            <w:rFonts w:cstheme="minorHAnsi"/>
          </w:rPr>
          <w:delText xml:space="preserve">C5 </w:delText>
        </w:r>
        <w:r w:rsidRPr="00E8722B" w:rsidDel="00786327">
          <w:rPr>
            <w:rFonts w:cstheme="minorHAnsi"/>
          </w:rPr>
          <w:delText>saskaņā ar LVS EN ISO 12944-2</w:delText>
        </w:r>
        <w:r w:rsidR="009B4D12" w:rsidRPr="00E8722B" w:rsidDel="00786327">
          <w:rPr>
            <w:rFonts w:cstheme="minorHAnsi"/>
          </w:rPr>
          <w:delText>:2018</w:delText>
        </w:r>
        <w:r w:rsidRPr="00E8722B" w:rsidDel="00786327">
          <w:rPr>
            <w:rFonts w:cstheme="minorHAnsi"/>
          </w:rPr>
          <w:delText xml:space="preserve">, pretkorozijas pārklājuma kalpošanas laiks virs 15 gadiem. </w:delText>
        </w:r>
        <w:r w:rsidR="00624988" w:rsidRPr="00E8722B" w:rsidDel="00786327">
          <w:rPr>
            <w:rFonts w:cstheme="minorHAnsi"/>
          </w:rPr>
          <w:delText xml:space="preserve">Krāsas </w:delText>
        </w:r>
        <w:r w:rsidR="00F805B9" w:rsidRPr="00E8722B" w:rsidDel="00786327">
          <w:rPr>
            <w:rFonts w:cstheme="minorHAnsi"/>
          </w:rPr>
          <w:delText>toni</w:delText>
        </w:r>
        <w:r w:rsidR="00624988" w:rsidRPr="00E8722B" w:rsidDel="00786327">
          <w:rPr>
            <w:rFonts w:cstheme="minorHAnsi"/>
          </w:rPr>
          <w:delText>s</w:delText>
        </w:r>
        <w:r w:rsidR="00F805B9" w:rsidRPr="00E8722B" w:rsidDel="00786327">
          <w:rPr>
            <w:rFonts w:cstheme="minorHAnsi"/>
          </w:rPr>
          <w:delText xml:space="preserve"> </w:delText>
        </w:r>
        <w:r w:rsidR="00624988" w:rsidRPr="00E8722B" w:rsidDel="00786327">
          <w:rPr>
            <w:rFonts w:cstheme="minorHAnsi"/>
          </w:rPr>
          <w:delText>RAL 1028</w:delText>
        </w:r>
        <w:r w:rsidR="00083842" w:rsidRPr="00E8722B" w:rsidDel="00786327">
          <w:rPr>
            <w:rFonts w:cstheme="minorHAnsi"/>
          </w:rPr>
          <w:delText xml:space="preserve"> un RAL 9005</w:delText>
        </w:r>
        <w:r w:rsidR="00624988" w:rsidRPr="00E8722B" w:rsidDel="00786327">
          <w:rPr>
            <w:rFonts w:cstheme="minorHAnsi"/>
          </w:rPr>
          <w:delText>.</w:delText>
        </w:r>
      </w:del>
    </w:p>
    <w:p w14:paraId="69ABB736" w14:textId="24CAD2A3" w:rsidR="00F805B9" w:rsidRPr="00E8722B" w:rsidDel="00786327" w:rsidRDefault="00F805B9" w:rsidP="00E97A1C">
      <w:pPr>
        <w:pStyle w:val="Default"/>
        <w:spacing w:line="276" w:lineRule="auto"/>
        <w:jc w:val="both"/>
        <w:rPr>
          <w:del w:id="724" w:author="User" w:date="2022-12-09T11:39:00Z"/>
          <w:rFonts w:asciiTheme="minorHAnsi" w:hAnsiTheme="minorHAnsi" w:cstheme="minorHAnsi"/>
          <w:color w:val="auto"/>
          <w:sz w:val="22"/>
          <w:szCs w:val="22"/>
          <w:rPrChange w:id="725" w:author="User" w:date="2022-12-12T15:36:00Z">
            <w:rPr>
              <w:del w:id="726" w:author="User" w:date="2022-12-09T11:39:00Z"/>
              <w:rFonts w:asciiTheme="minorHAnsi" w:hAnsiTheme="minorHAnsi" w:cstheme="minorHAnsi"/>
              <w:sz w:val="22"/>
              <w:szCs w:val="22"/>
            </w:rPr>
          </w:rPrChange>
        </w:rPr>
      </w:pPr>
      <w:del w:id="727" w:author="User" w:date="2022-12-09T11:39:00Z">
        <w:r w:rsidRPr="00E8722B" w:rsidDel="00786327">
          <w:rPr>
            <w:rFonts w:cstheme="minorHAnsi"/>
            <w:color w:val="auto"/>
            <w:rPrChange w:id="728" w:author="User" w:date="2022-12-12T15:36:00Z">
              <w:rPr>
                <w:rFonts w:cstheme="minorHAnsi"/>
              </w:rPr>
            </w:rPrChange>
          </w:rPr>
          <w:delText>Daudzumu mēra kā izgatavoto un uzstādīt</w:delText>
        </w:r>
        <w:r w:rsidR="006257F2" w:rsidRPr="00E8722B" w:rsidDel="00786327">
          <w:rPr>
            <w:rFonts w:cstheme="minorHAnsi"/>
            <w:color w:val="auto"/>
            <w:rPrChange w:id="729" w:author="User" w:date="2022-12-12T15:36:00Z">
              <w:rPr>
                <w:rFonts w:cstheme="minorHAnsi"/>
              </w:rPr>
            </w:rPrChange>
          </w:rPr>
          <w:delText>o</w:delText>
        </w:r>
        <w:r w:rsidRPr="00E8722B" w:rsidDel="00786327">
          <w:rPr>
            <w:rFonts w:cstheme="minorHAnsi"/>
            <w:color w:val="auto"/>
            <w:rPrChange w:id="730" w:author="User" w:date="2022-12-12T15:36:00Z">
              <w:rPr>
                <w:rFonts w:cstheme="minorHAnsi"/>
              </w:rPr>
            </w:rPrChange>
          </w:rPr>
          <w:delText xml:space="preserve"> </w:delText>
        </w:r>
        <w:r w:rsidR="00745E16" w:rsidRPr="00E8722B" w:rsidDel="00786327">
          <w:rPr>
            <w:rFonts w:cstheme="minorHAnsi"/>
            <w:color w:val="auto"/>
            <w:rPrChange w:id="731" w:author="User" w:date="2022-12-12T15:36:00Z">
              <w:rPr>
                <w:rFonts w:cstheme="minorHAnsi"/>
              </w:rPr>
            </w:rPrChange>
          </w:rPr>
          <w:delText>atvairbrus</w:delText>
        </w:r>
        <w:r w:rsidR="00EE6DCA" w:rsidRPr="00E8722B" w:rsidDel="00786327">
          <w:rPr>
            <w:rFonts w:cstheme="minorHAnsi"/>
            <w:color w:val="auto"/>
            <w:rPrChange w:id="732" w:author="User" w:date="2022-12-12T15:36:00Z">
              <w:rPr>
                <w:rFonts w:cstheme="minorHAnsi"/>
              </w:rPr>
            </w:rPrChange>
          </w:rPr>
          <w:delText>as konstrukciju</w:delText>
        </w:r>
        <w:r w:rsidRPr="00E8722B" w:rsidDel="00786327">
          <w:rPr>
            <w:rFonts w:cstheme="minorHAnsi"/>
            <w:color w:val="auto"/>
            <w:rPrChange w:id="733" w:author="User" w:date="2022-12-12T15:36:00Z">
              <w:rPr>
                <w:rFonts w:cstheme="minorHAnsi"/>
              </w:rPr>
            </w:rPrChange>
          </w:rPr>
          <w:delText xml:space="preserve"> metros plānā.</w:delText>
        </w:r>
      </w:del>
    </w:p>
    <w:p w14:paraId="7BA086FA" w14:textId="705EA8A4" w:rsidR="00F805B9" w:rsidRPr="00E8722B" w:rsidDel="00786327" w:rsidRDefault="00F805B9" w:rsidP="00F805B9">
      <w:pPr>
        <w:pStyle w:val="Default"/>
        <w:spacing w:line="276" w:lineRule="auto"/>
        <w:jc w:val="both"/>
        <w:rPr>
          <w:del w:id="734" w:author="User" w:date="2022-12-09T11:39:00Z"/>
          <w:rFonts w:asciiTheme="minorHAnsi" w:hAnsiTheme="minorHAnsi" w:cstheme="minorHAnsi"/>
          <w:color w:val="auto"/>
          <w:sz w:val="22"/>
          <w:szCs w:val="22"/>
          <w:rPrChange w:id="735" w:author="User" w:date="2022-12-12T15:36:00Z">
            <w:rPr>
              <w:del w:id="736" w:author="User" w:date="2022-12-09T11:39:00Z"/>
              <w:rFonts w:asciiTheme="minorHAnsi" w:hAnsiTheme="minorHAnsi" w:cstheme="minorHAnsi"/>
              <w:sz w:val="22"/>
              <w:szCs w:val="22"/>
            </w:rPr>
          </w:rPrChange>
        </w:rPr>
      </w:pPr>
      <w:del w:id="737" w:author="User" w:date="2022-12-09T11:39:00Z">
        <w:r w:rsidRPr="00E8722B" w:rsidDel="00786327">
          <w:rPr>
            <w:rFonts w:cstheme="minorHAnsi"/>
            <w:color w:val="auto"/>
            <w:rPrChange w:id="738" w:author="User" w:date="2022-12-12T15:36:00Z">
              <w:rPr>
                <w:rFonts w:cstheme="minorHAnsi"/>
              </w:rPr>
            </w:rPrChange>
          </w:rPr>
          <w:delText>Mērvienība: m</w:delText>
        </w:r>
        <w:r w:rsidR="002118B9" w:rsidRPr="00E8722B" w:rsidDel="00786327">
          <w:rPr>
            <w:rFonts w:cstheme="minorHAnsi"/>
            <w:color w:val="auto"/>
            <w:rPrChange w:id="739" w:author="User" w:date="2022-12-12T15:36:00Z">
              <w:rPr>
                <w:rFonts w:cstheme="minorHAnsi"/>
              </w:rPr>
            </w:rPrChange>
          </w:rPr>
          <w:delText>.</w:delText>
        </w:r>
        <w:r w:rsidRPr="00E8722B" w:rsidDel="00786327">
          <w:rPr>
            <w:rFonts w:cstheme="minorHAnsi"/>
            <w:color w:val="auto"/>
            <w:rPrChange w:id="740" w:author="User" w:date="2022-12-12T15:36:00Z">
              <w:rPr>
                <w:rFonts w:cstheme="minorHAnsi"/>
              </w:rPr>
            </w:rPrChange>
          </w:rPr>
          <w:delText xml:space="preserve"> </w:delText>
        </w:r>
      </w:del>
    </w:p>
    <w:p w14:paraId="27E2DC92" w14:textId="7A788752" w:rsidR="00DF2250" w:rsidRPr="00E8722B" w:rsidDel="00786327" w:rsidRDefault="00DF2250" w:rsidP="00300314">
      <w:pPr>
        <w:pStyle w:val="Default"/>
        <w:spacing w:line="276" w:lineRule="auto"/>
        <w:rPr>
          <w:del w:id="741" w:author="User" w:date="2022-12-09T11:39:00Z"/>
          <w:rFonts w:asciiTheme="minorHAnsi" w:hAnsiTheme="minorHAnsi" w:cstheme="minorHAnsi"/>
          <w:b/>
          <w:bCs/>
          <w:i/>
          <w:iCs/>
          <w:color w:val="auto"/>
          <w:rPrChange w:id="742" w:author="User" w:date="2022-12-12T15:36:00Z">
            <w:rPr>
              <w:del w:id="743" w:author="User" w:date="2022-12-09T11:39:00Z"/>
              <w:rFonts w:asciiTheme="minorHAnsi" w:hAnsiTheme="minorHAnsi" w:cstheme="minorHAnsi"/>
              <w:b/>
              <w:bCs/>
              <w:i/>
              <w:iCs/>
            </w:rPr>
          </w:rPrChange>
        </w:rPr>
      </w:pPr>
    </w:p>
    <w:p w14:paraId="29E8CBCB" w14:textId="4360DF64" w:rsidR="00DF2250" w:rsidRPr="00E8722B" w:rsidDel="00786327" w:rsidRDefault="00DF2250" w:rsidP="008748A7">
      <w:pPr>
        <w:widowControl w:val="0"/>
        <w:suppressAutoHyphens/>
        <w:spacing w:after="0" w:line="240" w:lineRule="auto"/>
        <w:jc w:val="both"/>
        <w:rPr>
          <w:del w:id="744" w:author="User" w:date="2022-12-09T11:39:00Z"/>
          <w:rFonts w:eastAsiaTheme="majorEastAsia" w:cstheme="minorHAnsi"/>
          <w:sz w:val="24"/>
          <w:szCs w:val="24"/>
          <w:rPrChange w:id="745" w:author="User" w:date="2022-12-12T15:36:00Z">
            <w:rPr>
              <w:del w:id="746" w:author="User" w:date="2022-12-09T11:39:00Z"/>
              <w:rFonts w:eastAsiaTheme="majorEastAsia" w:cstheme="minorHAnsi"/>
              <w:color w:val="2E74B5" w:themeColor="accent1" w:themeShade="BF"/>
              <w:sz w:val="24"/>
              <w:szCs w:val="24"/>
            </w:rPr>
          </w:rPrChange>
        </w:rPr>
      </w:pPr>
      <w:del w:id="747" w:author="User" w:date="2022-12-09T11:39:00Z">
        <w:r w:rsidRPr="00E8722B" w:rsidDel="00786327">
          <w:rPr>
            <w:rFonts w:eastAsiaTheme="majorEastAsia" w:cstheme="minorHAnsi"/>
            <w:sz w:val="24"/>
            <w:szCs w:val="24"/>
            <w:rPrChange w:id="748"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749" w:author="User" w:date="2022-12-12T15:36:00Z">
              <w:rPr>
                <w:rFonts w:eastAsiaTheme="majorEastAsia" w:cstheme="minorHAnsi"/>
                <w:color w:val="2E74B5" w:themeColor="accent1" w:themeShade="BF"/>
                <w:sz w:val="24"/>
                <w:szCs w:val="24"/>
              </w:rPr>
            </w:rPrChange>
          </w:rPr>
          <w:delText>7</w:delText>
        </w:r>
        <w:r w:rsidRPr="00E8722B" w:rsidDel="00786327">
          <w:rPr>
            <w:rFonts w:eastAsiaTheme="majorEastAsia" w:cstheme="minorHAnsi"/>
            <w:sz w:val="24"/>
            <w:szCs w:val="24"/>
            <w:rPrChange w:id="750" w:author="User" w:date="2022-12-12T15:36:00Z">
              <w:rPr>
                <w:rFonts w:eastAsiaTheme="majorEastAsia" w:cstheme="minorHAnsi"/>
                <w:color w:val="2E74B5" w:themeColor="accent1" w:themeShade="BF"/>
                <w:sz w:val="24"/>
                <w:szCs w:val="24"/>
              </w:rPr>
            </w:rPrChange>
          </w:rPr>
          <w:delText>.</w:delText>
        </w:r>
        <w:r w:rsidR="00C122DC" w:rsidRPr="00E8722B" w:rsidDel="00786327">
          <w:rPr>
            <w:rFonts w:eastAsiaTheme="majorEastAsia" w:cstheme="minorHAnsi"/>
            <w:sz w:val="24"/>
            <w:szCs w:val="24"/>
            <w:rPrChange w:id="751" w:author="User" w:date="2022-12-12T15:36:00Z">
              <w:rPr>
                <w:rFonts w:eastAsiaTheme="majorEastAsia" w:cstheme="minorHAnsi"/>
                <w:color w:val="2E74B5" w:themeColor="accent1" w:themeShade="BF"/>
                <w:sz w:val="24"/>
                <w:szCs w:val="24"/>
              </w:rPr>
            </w:rPrChange>
          </w:rPr>
          <w:delText>4</w:delText>
        </w:r>
        <w:r w:rsidRPr="00E8722B" w:rsidDel="00786327">
          <w:rPr>
            <w:rFonts w:eastAsiaTheme="majorEastAsia" w:cstheme="minorHAnsi"/>
            <w:sz w:val="24"/>
            <w:szCs w:val="24"/>
            <w:rPrChange w:id="752" w:author="User" w:date="2022-12-12T15:36:00Z">
              <w:rPr>
                <w:rFonts w:eastAsiaTheme="majorEastAsia" w:cstheme="minorHAnsi"/>
                <w:color w:val="2E74B5" w:themeColor="accent1" w:themeShade="BF"/>
                <w:sz w:val="24"/>
                <w:szCs w:val="24"/>
              </w:rPr>
            </w:rPrChange>
          </w:rPr>
          <w:delText xml:space="preserve"> </w:delText>
        </w:r>
        <w:r w:rsidR="00C91C91" w:rsidRPr="00E8722B" w:rsidDel="00786327">
          <w:rPr>
            <w:rFonts w:eastAsiaTheme="majorEastAsia" w:cstheme="minorHAnsi"/>
            <w:sz w:val="24"/>
            <w:szCs w:val="24"/>
            <w:rPrChange w:id="753" w:author="User" w:date="2022-12-12T15:36:00Z">
              <w:rPr>
                <w:rFonts w:eastAsiaTheme="majorEastAsia" w:cstheme="minorHAnsi"/>
                <w:color w:val="2E74B5" w:themeColor="accent1" w:themeShade="BF"/>
                <w:sz w:val="24"/>
                <w:szCs w:val="24"/>
              </w:rPr>
            </w:rPrChange>
          </w:rPr>
          <w:delText>Atvairierīces</w:delText>
        </w:r>
      </w:del>
    </w:p>
    <w:p w14:paraId="5FFD09BD" w14:textId="2026FBCD" w:rsidR="00C904F5" w:rsidRPr="00E8722B" w:rsidDel="00786327" w:rsidRDefault="00C904F5" w:rsidP="00E97A1C">
      <w:pPr>
        <w:pStyle w:val="Default"/>
        <w:spacing w:line="276" w:lineRule="auto"/>
        <w:jc w:val="both"/>
        <w:rPr>
          <w:del w:id="754" w:author="User" w:date="2022-12-09T11:39:00Z"/>
          <w:rFonts w:asciiTheme="minorHAnsi" w:hAnsiTheme="minorHAnsi" w:cstheme="minorHAnsi"/>
          <w:color w:val="auto"/>
          <w:sz w:val="22"/>
          <w:szCs w:val="22"/>
        </w:rPr>
      </w:pPr>
      <w:del w:id="755" w:author="User" w:date="2022-12-09T11:39:00Z">
        <w:r w:rsidRPr="00E8722B" w:rsidDel="00786327">
          <w:rPr>
            <w:rFonts w:cstheme="minorHAnsi"/>
          </w:rPr>
          <w:delText xml:space="preserve">Darbs ietver </w:delText>
        </w:r>
        <w:r w:rsidR="008121DC" w:rsidRPr="00E8722B" w:rsidDel="00786327">
          <w:rPr>
            <w:rFonts w:cstheme="minorHAnsi"/>
          </w:rPr>
          <w:delText>atvairierīču montāžu izmantojot ražotāja enkurskrūves un stiprinājumus. Paredzēts uzstādīt konusa tipa atvairierīces ar nosedzošajiem vairogiem</w:delText>
        </w:r>
        <w:r w:rsidR="00D41F6D" w:rsidRPr="00E8722B" w:rsidDel="00786327">
          <w:rPr>
            <w:rFonts w:cstheme="minorHAnsi"/>
          </w:rPr>
          <w:delText>, kas paredzēti enerģijas slāpēšanai no pienākošā kuģa.</w:delText>
        </w:r>
      </w:del>
    </w:p>
    <w:p w14:paraId="5EAD66B0" w14:textId="4FF68F11" w:rsidR="00EC247E" w:rsidRPr="00E8722B" w:rsidDel="00786327" w:rsidRDefault="00B02290" w:rsidP="00E97A1C">
      <w:pPr>
        <w:pStyle w:val="Default"/>
        <w:spacing w:line="276" w:lineRule="auto"/>
        <w:jc w:val="both"/>
        <w:rPr>
          <w:del w:id="756" w:author="User" w:date="2022-12-09T11:39:00Z"/>
          <w:rFonts w:asciiTheme="minorHAnsi" w:hAnsiTheme="minorHAnsi" w:cstheme="minorHAnsi"/>
          <w:color w:val="auto"/>
          <w:sz w:val="22"/>
          <w:szCs w:val="22"/>
        </w:rPr>
      </w:pPr>
      <w:del w:id="757" w:author="User" w:date="2022-12-09T11:39:00Z">
        <w:r w:rsidRPr="00E8722B" w:rsidDel="00786327">
          <w:rPr>
            <w:rFonts w:cstheme="minorHAnsi"/>
          </w:rPr>
          <w:delText xml:space="preserve">Ir ieteikts izmantot sekojošo atvairierīci vai analogu ar </w:delText>
        </w:r>
        <w:r w:rsidR="00EC247E" w:rsidRPr="00E8722B" w:rsidDel="00786327">
          <w:rPr>
            <w:rFonts w:cstheme="minorHAnsi"/>
          </w:rPr>
          <w:delText>līdzvērtīgiem parametriem:</w:delText>
        </w:r>
      </w:del>
    </w:p>
    <w:p w14:paraId="451E13D7" w14:textId="513DB87A" w:rsidR="00EC247E" w:rsidRPr="00E8722B" w:rsidDel="00786327" w:rsidRDefault="00EC247E" w:rsidP="00E97A1C">
      <w:pPr>
        <w:pStyle w:val="Default"/>
        <w:numPr>
          <w:ilvl w:val="0"/>
          <w:numId w:val="45"/>
        </w:numPr>
        <w:spacing w:line="276" w:lineRule="auto"/>
        <w:jc w:val="both"/>
        <w:rPr>
          <w:del w:id="758" w:author="User" w:date="2022-12-09T11:39:00Z"/>
          <w:rFonts w:asciiTheme="minorHAnsi" w:hAnsiTheme="minorHAnsi" w:cstheme="minorHAnsi"/>
          <w:color w:val="auto"/>
          <w:sz w:val="22"/>
          <w:szCs w:val="22"/>
        </w:rPr>
      </w:pPr>
      <w:del w:id="759" w:author="User" w:date="2022-12-09T11:39:00Z">
        <w:r w:rsidRPr="00E8722B" w:rsidDel="00786327">
          <w:rPr>
            <w:rFonts w:cstheme="minorHAnsi"/>
          </w:rPr>
          <w:delText>Trellerborg SCN 1600 (F 1.</w:delText>
        </w:r>
        <w:r w:rsidR="00270167" w:rsidRPr="00E8722B" w:rsidDel="00786327">
          <w:rPr>
            <w:rFonts w:cstheme="minorHAnsi"/>
          </w:rPr>
          <w:delText>0</w:delText>
        </w:r>
        <w:r w:rsidRPr="00E8722B" w:rsidDel="00786327">
          <w:rPr>
            <w:rFonts w:cstheme="minorHAnsi"/>
          </w:rPr>
          <w:delText xml:space="preserve">) Cone Fender (Ø = 1.6 m, E = </w:delText>
        </w:r>
        <w:r w:rsidR="007D028B" w:rsidRPr="00E8722B" w:rsidDel="00786327">
          <w:rPr>
            <w:rFonts w:cstheme="minorHAnsi"/>
          </w:rPr>
          <w:delText>1535</w:delText>
        </w:r>
        <w:r w:rsidRPr="00E8722B" w:rsidDel="00786327">
          <w:rPr>
            <w:rFonts w:cstheme="minorHAnsi"/>
          </w:rPr>
          <w:delText xml:space="preserve"> kNm, F = </w:delText>
        </w:r>
        <w:r w:rsidR="007D028B" w:rsidRPr="00E8722B" w:rsidDel="00786327">
          <w:rPr>
            <w:rFonts w:cstheme="minorHAnsi"/>
          </w:rPr>
          <w:delText>1608</w:delText>
        </w:r>
        <w:r w:rsidRPr="00E8722B" w:rsidDel="00786327">
          <w:rPr>
            <w:rFonts w:cstheme="minorHAnsi"/>
          </w:rPr>
          <w:delText xml:space="preserve"> kN)</w:delText>
        </w:r>
        <w:r w:rsidR="00FA47BB" w:rsidRPr="00E8722B" w:rsidDel="00786327">
          <w:rPr>
            <w:rFonts w:cstheme="minorHAnsi"/>
          </w:rPr>
          <w:delText xml:space="preserve"> vai analogs.</w:delText>
        </w:r>
      </w:del>
    </w:p>
    <w:p w14:paraId="402918A7" w14:textId="3F264868" w:rsidR="0015301C" w:rsidRPr="00E8722B" w:rsidDel="00786327" w:rsidRDefault="0084273B" w:rsidP="0015301C">
      <w:pPr>
        <w:pStyle w:val="Default"/>
        <w:spacing w:line="276" w:lineRule="auto"/>
        <w:jc w:val="both"/>
        <w:rPr>
          <w:del w:id="760" w:author="User" w:date="2022-12-09T11:39:00Z"/>
          <w:rFonts w:asciiTheme="minorHAnsi" w:hAnsiTheme="minorHAnsi" w:cstheme="minorHAnsi"/>
          <w:color w:val="auto"/>
          <w:sz w:val="22"/>
          <w:szCs w:val="22"/>
          <w:rPrChange w:id="761" w:author="User" w:date="2022-12-12T15:36:00Z">
            <w:rPr>
              <w:del w:id="762" w:author="User" w:date="2022-12-09T11:39:00Z"/>
              <w:rFonts w:asciiTheme="minorHAnsi" w:hAnsiTheme="minorHAnsi" w:cstheme="minorHAnsi"/>
              <w:sz w:val="22"/>
              <w:szCs w:val="22"/>
            </w:rPr>
          </w:rPrChange>
        </w:rPr>
      </w:pPr>
      <w:del w:id="763" w:author="User" w:date="2022-12-09T11:39:00Z">
        <w:r w:rsidRPr="00E8722B" w:rsidDel="00786327">
          <w:rPr>
            <w:rFonts w:cstheme="minorHAnsi"/>
            <w:color w:val="auto"/>
            <w:rPrChange w:id="764" w:author="User" w:date="2022-12-12T15:36:00Z">
              <w:rPr>
                <w:rFonts w:cstheme="minorHAnsi"/>
              </w:rPr>
            </w:rPrChange>
          </w:rPr>
          <w:delText>Daudzumu mēra kā uzstādītu atvairierīču komplektu skaitu ar visiem nepieciešamajiem stiprinājumiem.</w:delText>
        </w:r>
        <w:r w:rsidR="0015301C" w:rsidRPr="00E8722B" w:rsidDel="00786327">
          <w:rPr>
            <w:rFonts w:cstheme="minorHAnsi"/>
            <w:color w:val="auto"/>
            <w:rPrChange w:id="765" w:author="User" w:date="2022-12-12T15:36:00Z">
              <w:rPr>
                <w:rFonts w:cstheme="minorHAnsi"/>
              </w:rPr>
            </w:rPrChange>
          </w:rPr>
          <w:delText xml:space="preserve"> Atvairierīces piegādā pasūtītājs, atvairierīču atrašanās vieta - Dienvidu mols 4, Ventspils. Mērvienība: kompl. </w:delText>
        </w:r>
      </w:del>
    </w:p>
    <w:p w14:paraId="793C9FC9" w14:textId="3AB4A69B" w:rsidR="0015301C" w:rsidRPr="00E8722B" w:rsidDel="00786327" w:rsidRDefault="0015301C" w:rsidP="0015301C">
      <w:pPr>
        <w:pStyle w:val="Default"/>
        <w:spacing w:line="276" w:lineRule="auto"/>
        <w:jc w:val="both"/>
        <w:rPr>
          <w:del w:id="766" w:author="User" w:date="2022-12-09T11:40:00Z"/>
          <w:rFonts w:asciiTheme="minorHAnsi" w:hAnsiTheme="minorHAnsi" w:cstheme="minorHAnsi"/>
          <w:b/>
          <w:bCs/>
          <w:color w:val="auto"/>
          <w:rPrChange w:id="767" w:author="User" w:date="2022-12-12T15:36:00Z">
            <w:rPr>
              <w:del w:id="768" w:author="User" w:date="2022-12-09T11:40:00Z"/>
              <w:rFonts w:asciiTheme="minorHAnsi" w:hAnsiTheme="minorHAnsi" w:cstheme="minorHAnsi"/>
              <w:b/>
              <w:bCs/>
            </w:rPr>
          </w:rPrChange>
        </w:rPr>
      </w:pPr>
    </w:p>
    <w:p w14:paraId="567E3E10" w14:textId="447825AA" w:rsidR="00C91C91" w:rsidRPr="00E8722B" w:rsidDel="00786327" w:rsidRDefault="00DF2250" w:rsidP="008748A7">
      <w:pPr>
        <w:widowControl w:val="0"/>
        <w:suppressAutoHyphens/>
        <w:spacing w:after="0" w:line="240" w:lineRule="auto"/>
        <w:jc w:val="both"/>
        <w:rPr>
          <w:del w:id="769" w:author="User" w:date="2022-12-09T11:40:00Z"/>
          <w:rFonts w:eastAsiaTheme="majorEastAsia" w:cstheme="minorHAnsi"/>
          <w:sz w:val="24"/>
          <w:szCs w:val="24"/>
          <w:rPrChange w:id="770" w:author="User" w:date="2022-12-12T15:36:00Z">
            <w:rPr>
              <w:del w:id="771" w:author="User" w:date="2022-12-09T11:40:00Z"/>
              <w:rFonts w:eastAsiaTheme="majorEastAsia" w:cstheme="minorHAnsi"/>
              <w:color w:val="2E74B5" w:themeColor="accent1" w:themeShade="BF"/>
              <w:sz w:val="24"/>
              <w:szCs w:val="24"/>
            </w:rPr>
          </w:rPrChange>
        </w:rPr>
      </w:pPr>
      <w:del w:id="772" w:author="User" w:date="2022-12-09T11:40:00Z">
        <w:r w:rsidRPr="00E8722B" w:rsidDel="00786327">
          <w:rPr>
            <w:rFonts w:eastAsiaTheme="majorEastAsia" w:cstheme="minorHAnsi"/>
            <w:sz w:val="24"/>
            <w:szCs w:val="24"/>
            <w:rPrChange w:id="773" w:author="User" w:date="2022-12-12T15:36:00Z">
              <w:rPr>
                <w:rFonts w:eastAsiaTheme="majorEastAsia" w:cstheme="minorHAnsi"/>
                <w:color w:val="2E74B5" w:themeColor="accent1" w:themeShade="BF"/>
                <w:sz w:val="24"/>
                <w:szCs w:val="24"/>
              </w:rPr>
            </w:rPrChange>
          </w:rPr>
          <w:delText>3.</w:delText>
        </w:r>
        <w:r w:rsidR="00C122DC" w:rsidRPr="00E8722B" w:rsidDel="00786327">
          <w:rPr>
            <w:rFonts w:eastAsiaTheme="majorEastAsia" w:cstheme="minorHAnsi"/>
            <w:sz w:val="24"/>
            <w:szCs w:val="24"/>
            <w:rPrChange w:id="774" w:author="User" w:date="2022-12-12T15:36:00Z">
              <w:rPr>
                <w:rFonts w:eastAsiaTheme="majorEastAsia" w:cstheme="minorHAnsi"/>
                <w:color w:val="2E74B5" w:themeColor="accent1" w:themeShade="BF"/>
                <w:sz w:val="24"/>
                <w:szCs w:val="24"/>
              </w:rPr>
            </w:rPrChange>
          </w:rPr>
          <w:delText>7</w:delText>
        </w:r>
        <w:r w:rsidRPr="00E8722B" w:rsidDel="00786327">
          <w:rPr>
            <w:rFonts w:eastAsiaTheme="majorEastAsia" w:cstheme="minorHAnsi"/>
            <w:sz w:val="24"/>
            <w:szCs w:val="24"/>
            <w:rPrChange w:id="775" w:author="User" w:date="2022-12-12T15:36:00Z">
              <w:rPr>
                <w:rFonts w:eastAsiaTheme="majorEastAsia" w:cstheme="minorHAnsi"/>
                <w:color w:val="2E74B5" w:themeColor="accent1" w:themeShade="BF"/>
                <w:sz w:val="24"/>
                <w:szCs w:val="24"/>
              </w:rPr>
            </w:rPrChange>
          </w:rPr>
          <w:delText>.</w:delText>
        </w:r>
        <w:r w:rsidR="00C122DC" w:rsidRPr="00E8722B" w:rsidDel="00786327">
          <w:rPr>
            <w:rFonts w:eastAsiaTheme="majorEastAsia" w:cstheme="minorHAnsi"/>
            <w:sz w:val="24"/>
            <w:szCs w:val="24"/>
            <w:rPrChange w:id="776" w:author="User" w:date="2022-12-12T15:36:00Z">
              <w:rPr>
                <w:rFonts w:eastAsiaTheme="majorEastAsia" w:cstheme="minorHAnsi"/>
                <w:color w:val="2E74B5" w:themeColor="accent1" w:themeShade="BF"/>
                <w:sz w:val="24"/>
                <w:szCs w:val="24"/>
              </w:rPr>
            </w:rPrChange>
          </w:rPr>
          <w:delText>5</w:delText>
        </w:r>
        <w:r w:rsidRPr="00E8722B" w:rsidDel="00786327">
          <w:rPr>
            <w:rFonts w:eastAsiaTheme="majorEastAsia" w:cstheme="minorHAnsi"/>
            <w:sz w:val="24"/>
            <w:szCs w:val="24"/>
            <w:rPrChange w:id="777" w:author="User" w:date="2022-12-12T15:36:00Z">
              <w:rPr>
                <w:rFonts w:eastAsiaTheme="majorEastAsia" w:cstheme="minorHAnsi"/>
                <w:color w:val="2E74B5" w:themeColor="accent1" w:themeShade="BF"/>
                <w:sz w:val="24"/>
                <w:szCs w:val="24"/>
              </w:rPr>
            </w:rPrChange>
          </w:rPr>
          <w:delText xml:space="preserve"> </w:delText>
        </w:r>
        <w:r w:rsidR="00C91C91" w:rsidRPr="00E8722B" w:rsidDel="00786327">
          <w:rPr>
            <w:rFonts w:eastAsiaTheme="majorEastAsia" w:cstheme="minorHAnsi"/>
            <w:sz w:val="24"/>
            <w:szCs w:val="24"/>
            <w:rPrChange w:id="778" w:author="User" w:date="2022-12-12T15:36:00Z">
              <w:rPr>
                <w:rFonts w:eastAsiaTheme="majorEastAsia" w:cstheme="minorHAnsi"/>
                <w:color w:val="2E74B5" w:themeColor="accent1" w:themeShade="BF"/>
                <w:sz w:val="24"/>
                <w:szCs w:val="24"/>
              </w:rPr>
            </w:rPrChange>
          </w:rPr>
          <w:delText>Poleri</w:delText>
        </w:r>
      </w:del>
    </w:p>
    <w:p w14:paraId="32FCE006" w14:textId="2E30AF4B" w:rsidR="0021443B" w:rsidRPr="00E8722B" w:rsidDel="00786327" w:rsidRDefault="0021443B" w:rsidP="00E97A1C">
      <w:pPr>
        <w:pStyle w:val="Default"/>
        <w:spacing w:line="276" w:lineRule="auto"/>
        <w:jc w:val="both"/>
        <w:rPr>
          <w:del w:id="779" w:author="User" w:date="2022-12-09T11:40:00Z"/>
          <w:rFonts w:asciiTheme="minorHAnsi" w:hAnsiTheme="minorHAnsi" w:cstheme="minorHAnsi"/>
          <w:color w:val="auto"/>
          <w:sz w:val="22"/>
          <w:szCs w:val="22"/>
        </w:rPr>
      </w:pPr>
      <w:del w:id="780" w:author="User" w:date="2022-12-09T11:40:00Z">
        <w:r w:rsidRPr="00E8722B" w:rsidDel="00786327">
          <w:rPr>
            <w:rFonts w:cstheme="minorHAnsi"/>
          </w:rPr>
          <w:delText xml:space="preserve">Darbs ietver </w:delText>
        </w:r>
        <w:r w:rsidR="00B3548D" w:rsidRPr="00E8722B" w:rsidDel="00786327">
          <w:rPr>
            <w:rFonts w:cstheme="minorHAnsi"/>
          </w:rPr>
          <w:delText xml:space="preserve">poleru piegādi un uzstādīšanu uz atdurpāļiem. Poleri ir paredzēti </w:delText>
        </w:r>
        <w:r w:rsidR="0099432A" w:rsidRPr="00E8722B" w:rsidDel="00786327">
          <w:rPr>
            <w:rFonts w:cstheme="minorHAnsi"/>
          </w:rPr>
          <w:delText>80</w:delText>
        </w:r>
        <w:r w:rsidR="00EC247E" w:rsidRPr="00E8722B" w:rsidDel="00786327">
          <w:rPr>
            <w:rFonts w:cstheme="minorHAnsi"/>
          </w:rPr>
          <w:delText xml:space="preserve"> </w:delText>
        </w:r>
        <w:r w:rsidR="00B3548D" w:rsidRPr="00E8722B" w:rsidDel="00786327">
          <w:rPr>
            <w:rFonts w:cstheme="minorHAnsi"/>
          </w:rPr>
          <w:delText>t piepūļu uzņemšanai.</w:delText>
        </w:r>
      </w:del>
    </w:p>
    <w:p w14:paraId="2A8ABA9B" w14:textId="50B882E1" w:rsidR="00B3548D" w:rsidRPr="00E8722B" w:rsidDel="00786327" w:rsidRDefault="001C51F2" w:rsidP="00E97A1C">
      <w:pPr>
        <w:pStyle w:val="Default"/>
        <w:spacing w:line="276" w:lineRule="auto"/>
        <w:jc w:val="both"/>
        <w:rPr>
          <w:del w:id="781" w:author="User" w:date="2022-12-09T11:40:00Z"/>
          <w:rFonts w:asciiTheme="minorHAnsi" w:hAnsiTheme="minorHAnsi" w:cstheme="minorHAnsi"/>
          <w:color w:val="auto"/>
          <w:sz w:val="22"/>
          <w:szCs w:val="22"/>
        </w:rPr>
      </w:pPr>
      <w:del w:id="782" w:author="User" w:date="2022-12-09T11:40:00Z">
        <w:r w:rsidRPr="00E8722B" w:rsidDel="00786327">
          <w:rPr>
            <w:rFonts w:cstheme="minorHAnsi"/>
          </w:rPr>
          <w:delText xml:space="preserve">Poleri ir uzstādāmi izmantojot ražotāja </w:delText>
        </w:r>
        <w:r w:rsidR="00F13EFB" w:rsidRPr="00E8722B" w:rsidDel="00786327">
          <w:rPr>
            <w:rFonts w:cstheme="minorHAnsi"/>
          </w:rPr>
          <w:delText xml:space="preserve">rekomendētas enkurskrūves un stiprinājumus. </w:delText>
        </w:r>
        <w:r w:rsidR="00696779" w:rsidRPr="00E8722B" w:rsidDel="00786327">
          <w:rPr>
            <w:rFonts w:cstheme="minorHAnsi"/>
          </w:rPr>
          <w:delText xml:space="preserve">Poleriem jābūt </w:delText>
        </w:r>
        <w:r w:rsidR="00045ACA" w:rsidRPr="00E8722B" w:rsidDel="00786327">
          <w:rPr>
            <w:rFonts w:cstheme="minorHAnsi"/>
          </w:rPr>
          <w:delText xml:space="preserve">piegādātiem </w:delText>
        </w:r>
        <w:r w:rsidR="00696779" w:rsidRPr="00E8722B" w:rsidDel="00786327">
          <w:rPr>
            <w:rFonts w:cstheme="minorHAnsi"/>
          </w:rPr>
          <w:delText xml:space="preserve">krāsotiem </w:delText>
        </w:r>
        <w:r w:rsidR="00045ACA" w:rsidRPr="00E8722B" w:rsidDel="00786327">
          <w:rPr>
            <w:rFonts w:cstheme="minorHAnsi"/>
          </w:rPr>
          <w:delText>atbilstoši vides iedarbības klasei C5 saskaņā ar LVS EN ISO 12944</w:delText>
        </w:r>
        <w:r w:rsidR="009B4D12" w:rsidRPr="00E8722B" w:rsidDel="00786327">
          <w:rPr>
            <w:rFonts w:cstheme="minorHAnsi"/>
          </w:rPr>
          <w:delText>-2:2018</w:delText>
        </w:r>
        <w:r w:rsidR="00045ACA" w:rsidRPr="00E8722B" w:rsidDel="00786327">
          <w:rPr>
            <w:rFonts w:cstheme="minorHAnsi"/>
          </w:rPr>
          <w:delText>.</w:delText>
        </w:r>
      </w:del>
    </w:p>
    <w:p w14:paraId="36FA25EC" w14:textId="677CC080" w:rsidR="00045ACA" w:rsidRPr="00E8722B" w:rsidDel="00786327" w:rsidRDefault="00045ACA" w:rsidP="00E97A1C">
      <w:pPr>
        <w:pStyle w:val="Default"/>
        <w:spacing w:line="276" w:lineRule="auto"/>
        <w:jc w:val="both"/>
        <w:rPr>
          <w:del w:id="783" w:author="User" w:date="2022-12-09T11:40:00Z"/>
          <w:rFonts w:asciiTheme="minorHAnsi" w:hAnsiTheme="minorHAnsi" w:cstheme="minorHAnsi"/>
          <w:color w:val="auto"/>
          <w:sz w:val="22"/>
          <w:szCs w:val="22"/>
          <w:rPrChange w:id="784" w:author="User" w:date="2022-12-12T15:36:00Z">
            <w:rPr>
              <w:del w:id="785" w:author="User" w:date="2022-12-09T11:40:00Z"/>
              <w:rFonts w:asciiTheme="minorHAnsi" w:hAnsiTheme="minorHAnsi" w:cstheme="minorHAnsi"/>
              <w:sz w:val="22"/>
              <w:szCs w:val="22"/>
            </w:rPr>
          </w:rPrChange>
        </w:rPr>
      </w:pPr>
      <w:del w:id="786" w:author="User" w:date="2022-12-09T11:40:00Z">
        <w:r w:rsidRPr="00E8722B" w:rsidDel="00786327">
          <w:rPr>
            <w:rFonts w:cstheme="minorHAnsi"/>
            <w:color w:val="auto"/>
            <w:rPrChange w:id="787" w:author="User" w:date="2022-12-12T15:36:00Z">
              <w:rPr>
                <w:rFonts w:cstheme="minorHAnsi"/>
              </w:rPr>
            </w:rPrChange>
          </w:rPr>
          <w:delText xml:space="preserve">Daudzumu mēra kā uzstādītu poleru </w:delText>
        </w:r>
        <w:r w:rsidR="0084273B" w:rsidRPr="00E8722B" w:rsidDel="00786327">
          <w:rPr>
            <w:rFonts w:cstheme="minorHAnsi"/>
            <w:color w:val="auto"/>
            <w:rPrChange w:id="788" w:author="User" w:date="2022-12-12T15:36:00Z">
              <w:rPr>
                <w:rFonts w:cstheme="minorHAnsi"/>
              </w:rPr>
            </w:rPrChange>
          </w:rPr>
          <w:delText xml:space="preserve">komplektu </w:delText>
        </w:r>
        <w:r w:rsidRPr="00E8722B" w:rsidDel="00786327">
          <w:rPr>
            <w:rFonts w:cstheme="minorHAnsi"/>
            <w:color w:val="auto"/>
            <w:rPrChange w:id="789" w:author="User" w:date="2022-12-12T15:36:00Z">
              <w:rPr>
                <w:rFonts w:cstheme="minorHAnsi"/>
              </w:rPr>
            </w:rPrChange>
          </w:rPr>
          <w:delText>skaitu ar visiem nepieciešamajiem stiprinājumiem.</w:delText>
        </w:r>
      </w:del>
    </w:p>
    <w:p w14:paraId="358D98FD" w14:textId="0987FFA1" w:rsidR="00045ACA" w:rsidRPr="00E8722B" w:rsidDel="00786327" w:rsidRDefault="00045ACA" w:rsidP="00045ACA">
      <w:pPr>
        <w:pStyle w:val="Default"/>
        <w:spacing w:line="276" w:lineRule="auto"/>
        <w:jc w:val="both"/>
        <w:rPr>
          <w:del w:id="790" w:author="User" w:date="2022-12-09T11:40:00Z"/>
          <w:rFonts w:asciiTheme="minorHAnsi" w:hAnsiTheme="minorHAnsi" w:cstheme="minorHAnsi"/>
          <w:color w:val="auto"/>
          <w:sz w:val="22"/>
          <w:szCs w:val="22"/>
          <w:rPrChange w:id="791" w:author="User" w:date="2022-12-12T15:36:00Z">
            <w:rPr>
              <w:del w:id="792" w:author="User" w:date="2022-12-09T11:40:00Z"/>
              <w:rFonts w:asciiTheme="minorHAnsi" w:hAnsiTheme="minorHAnsi" w:cstheme="minorHAnsi"/>
              <w:sz w:val="22"/>
              <w:szCs w:val="22"/>
            </w:rPr>
          </w:rPrChange>
        </w:rPr>
      </w:pPr>
      <w:del w:id="793" w:author="User" w:date="2022-12-09T11:40:00Z">
        <w:r w:rsidRPr="00E8722B" w:rsidDel="00786327">
          <w:rPr>
            <w:rFonts w:cstheme="minorHAnsi"/>
            <w:color w:val="auto"/>
            <w:rPrChange w:id="794" w:author="User" w:date="2022-12-12T15:36:00Z">
              <w:rPr>
                <w:rFonts w:cstheme="minorHAnsi"/>
              </w:rPr>
            </w:rPrChange>
          </w:rPr>
          <w:delText xml:space="preserve">Mērvienība: </w:delText>
        </w:r>
        <w:r w:rsidR="0084273B" w:rsidRPr="00E8722B" w:rsidDel="00786327">
          <w:rPr>
            <w:rFonts w:cstheme="minorHAnsi"/>
            <w:color w:val="auto"/>
            <w:rPrChange w:id="795" w:author="User" w:date="2022-12-12T15:36:00Z">
              <w:rPr>
                <w:rFonts w:cstheme="minorHAnsi"/>
              </w:rPr>
            </w:rPrChange>
          </w:rPr>
          <w:delText>kompl</w:delText>
        </w:r>
        <w:r w:rsidRPr="00E8722B" w:rsidDel="00786327">
          <w:rPr>
            <w:rFonts w:cstheme="minorHAnsi"/>
            <w:color w:val="auto"/>
            <w:rPrChange w:id="796" w:author="User" w:date="2022-12-12T15:36:00Z">
              <w:rPr>
                <w:rFonts w:cstheme="minorHAnsi"/>
              </w:rPr>
            </w:rPrChange>
          </w:rPr>
          <w:delText xml:space="preserve">. </w:delText>
        </w:r>
      </w:del>
    </w:p>
    <w:p w14:paraId="26EA9BE8" w14:textId="77777777" w:rsidR="003F0B6B" w:rsidRPr="00E8722B" w:rsidRDefault="003F0B6B" w:rsidP="00045ACA">
      <w:pPr>
        <w:pStyle w:val="Default"/>
        <w:spacing w:line="276" w:lineRule="auto"/>
        <w:jc w:val="both"/>
        <w:rPr>
          <w:rFonts w:asciiTheme="minorHAnsi" w:hAnsiTheme="minorHAnsi" w:cstheme="minorHAnsi"/>
          <w:color w:val="auto"/>
          <w:sz w:val="22"/>
          <w:szCs w:val="22"/>
          <w:rPrChange w:id="797" w:author="User" w:date="2022-12-12T15:36:00Z">
            <w:rPr>
              <w:rFonts w:asciiTheme="minorHAnsi" w:hAnsiTheme="minorHAnsi" w:cstheme="minorHAnsi"/>
              <w:sz w:val="22"/>
              <w:szCs w:val="22"/>
              <w:lang w:val="en-GB"/>
            </w:rPr>
          </w:rPrChange>
        </w:rPr>
      </w:pPr>
    </w:p>
    <w:p w14:paraId="4DF694C3" w14:textId="77777777" w:rsidR="00045ACA" w:rsidRPr="0061049E" w:rsidRDefault="00045ACA" w:rsidP="0021443B">
      <w:pPr>
        <w:pStyle w:val="Default"/>
        <w:spacing w:line="276" w:lineRule="auto"/>
        <w:rPr>
          <w:rFonts w:asciiTheme="minorHAnsi" w:hAnsiTheme="minorHAnsi" w:cstheme="minorHAnsi"/>
          <w:color w:val="FF0000"/>
          <w:sz w:val="22"/>
          <w:szCs w:val="22"/>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298"/>
        <w:gridCol w:w="5446"/>
      </w:tblGrid>
      <w:tr w:rsidR="0061049E" w:rsidRPr="0061049E" w14:paraId="6AAD9875" w14:textId="77777777" w:rsidTr="00C720B6">
        <w:tc>
          <w:tcPr>
            <w:tcW w:w="1276" w:type="dxa"/>
          </w:tcPr>
          <w:p w14:paraId="147F03FB" w14:textId="77777777" w:rsidR="00803DE0" w:rsidRPr="004C51F3" w:rsidRDefault="00803DE0" w:rsidP="00C720B6">
            <w:pPr>
              <w:jc w:val="both"/>
            </w:pPr>
            <w:r w:rsidRPr="004C51F3">
              <w:t>Sastādīja:</w:t>
            </w:r>
          </w:p>
        </w:tc>
        <w:tc>
          <w:tcPr>
            <w:tcW w:w="2298" w:type="dxa"/>
          </w:tcPr>
          <w:p w14:paraId="67C86C87" w14:textId="247C2964" w:rsidR="00803DE0" w:rsidRPr="004C51F3" w:rsidRDefault="00803DE0" w:rsidP="00C720B6">
            <w:pPr>
              <w:jc w:val="both"/>
            </w:pPr>
            <w:r w:rsidRPr="004C51F3">
              <w:t>___________________</w:t>
            </w:r>
          </w:p>
        </w:tc>
        <w:tc>
          <w:tcPr>
            <w:tcW w:w="5446" w:type="dxa"/>
          </w:tcPr>
          <w:p w14:paraId="0EF867AA" w14:textId="3EDBF4FB" w:rsidR="00803DE0" w:rsidRPr="004C51F3" w:rsidRDefault="004C51F3" w:rsidP="00C720B6">
            <w:pPr>
              <w:jc w:val="both"/>
            </w:pPr>
            <w:del w:id="798" w:author="User" w:date="2022-12-09T11:40:00Z">
              <w:r w:rsidRPr="004C51F3" w:rsidDel="00786327">
                <w:delText>Kirils Timofejevs</w:delText>
              </w:r>
            </w:del>
            <w:ins w:id="799" w:author="User" w:date="2022-12-09T11:40:00Z">
              <w:r w:rsidR="00786327">
                <w:t xml:space="preserve">Alla </w:t>
              </w:r>
              <w:proofErr w:type="spellStart"/>
              <w:r w:rsidR="00786327">
                <w:t>Savenko</w:t>
              </w:r>
            </w:ins>
            <w:proofErr w:type="spellEnd"/>
          </w:p>
        </w:tc>
      </w:tr>
      <w:tr w:rsidR="0061049E" w:rsidRPr="0061049E" w14:paraId="69B041C9" w14:textId="77777777" w:rsidTr="00C720B6">
        <w:tc>
          <w:tcPr>
            <w:tcW w:w="1276" w:type="dxa"/>
          </w:tcPr>
          <w:p w14:paraId="20BEA715" w14:textId="77777777" w:rsidR="00803DE0" w:rsidRPr="004C51F3" w:rsidRDefault="00803DE0" w:rsidP="00C720B6">
            <w:pPr>
              <w:jc w:val="both"/>
            </w:pPr>
          </w:p>
        </w:tc>
        <w:tc>
          <w:tcPr>
            <w:tcW w:w="2298" w:type="dxa"/>
          </w:tcPr>
          <w:p w14:paraId="4D1C9DA8" w14:textId="77777777" w:rsidR="00803DE0" w:rsidRPr="004C51F3" w:rsidRDefault="00803DE0" w:rsidP="00C720B6">
            <w:pPr>
              <w:jc w:val="both"/>
            </w:pPr>
          </w:p>
        </w:tc>
        <w:tc>
          <w:tcPr>
            <w:tcW w:w="5446" w:type="dxa"/>
          </w:tcPr>
          <w:p w14:paraId="5DD90561" w14:textId="77777777" w:rsidR="00803DE0" w:rsidRPr="004C51F3" w:rsidRDefault="00803DE0" w:rsidP="00C720B6">
            <w:pPr>
              <w:jc w:val="both"/>
            </w:pPr>
          </w:p>
        </w:tc>
      </w:tr>
      <w:tr w:rsidR="0061049E" w:rsidRPr="0061049E" w14:paraId="779CD3A0" w14:textId="77777777" w:rsidTr="00C720B6">
        <w:trPr>
          <w:trHeight w:val="80"/>
        </w:trPr>
        <w:tc>
          <w:tcPr>
            <w:tcW w:w="1276" w:type="dxa"/>
          </w:tcPr>
          <w:p w14:paraId="29D8BD46" w14:textId="77777777" w:rsidR="00803DE0" w:rsidRPr="004C51F3" w:rsidRDefault="00803DE0" w:rsidP="00C720B6">
            <w:pPr>
              <w:jc w:val="both"/>
            </w:pPr>
          </w:p>
        </w:tc>
        <w:tc>
          <w:tcPr>
            <w:tcW w:w="2298" w:type="dxa"/>
          </w:tcPr>
          <w:p w14:paraId="7AE1E691" w14:textId="77777777" w:rsidR="00803DE0" w:rsidRPr="004C51F3" w:rsidRDefault="00803DE0" w:rsidP="00C720B6">
            <w:pPr>
              <w:jc w:val="both"/>
            </w:pPr>
          </w:p>
        </w:tc>
        <w:tc>
          <w:tcPr>
            <w:tcW w:w="5446" w:type="dxa"/>
          </w:tcPr>
          <w:p w14:paraId="47573519" w14:textId="77777777" w:rsidR="00803DE0" w:rsidRPr="004C51F3" w:rsidRDefault="00803DE0" w:rsidP="00C720B6">
            <w:pPr>
              <w:jc w:val="both"/>
            </w:pPr>
          </w:p>
        </w:tc>
      </w:tr>
      <w:tr w:rsidR="0061049E" w:rsidRPr="0061049E" w14:paraId="66565527" w14:textId="77777777" w:rsidTr="00C720B6">
        <w:tc>
          <w:tcPr>
            <w:tcW w:w="1276" w:type="dxa"/>
          </w:tcPr>
          <w:p w14:paraId="566F8F45" w14:textId="77777777" w:rsidR="00803DE0" w:rsidRPr="004C51F3" w:rsidRDefault="00803DE0" w:rsidP="00C720B6">
            <w:pPr>
              <w:jc w:val="both"/>
            </w:pPr>
            <w:r w:rsidRPr="004C51F3">
              <w:t>Pārbaudīja:</w:t>
            </w:r>
          </w:p>
        </w:tc>
        <w:tc>
          <w:tcPr>
            <w:tcW w:w="2298" w:type="dxa"/>
          </w:tcPr>
          <w:p w14:paraId="10D82482" w14:textId="453223A3" w:rsidR="00803DE0" w:rsidRPr="004C51F3" w:rsidRDefault="00803DE0" w:rsidP="00C720B6">
            <w:pPr>
              <w:jc w:val="both"/>
            </w:pPr>
            <w:r w:rsidRPr="004C51F3">
              <w:t>___________________</w:t>
            </w:r>
          </w:p>
        </w:tc>
        <w:tc>
          <w:tcPr>
            <w:tcW w:w="5446" w:type="dxa"/>
          </w:tcPr>
          <w:p w14:paraId="5DC25AE5" w14:textId="5B18A4E1" w:rsidR="005C769D" w:rsidRDefault="00803DE0">
            <w:pPr>
              <w:jc w:val="both"/>
              <w:rPr>
                <w:ins w:id="800" w:author="User" w:date="2022-12-12T16:43:00Z"/>
              </w:rPr>
            </w:pPr>
            <w:r w:rsidRPr="004C51F3">
              <w:t xml:space="preserve">Būvprojekta vadītājs </w:t>
            </w:r>
            <w:del w:id="801" w:author="User" w:date="2022-12-09T11:40:00Z">
              <w:r w:rsidRPr="004C51F3" w:rsidDel="00786327">
                <w:delText>Jānis Rāzna</w:delText>
              </w:r>
            </w:del>
            <w:ins w:id="802" w:author="User" w:date="2022-12-16T14:21:00Z">
              <w:r w:rsidR="00762AFA">
                <w:t>V.</w:t>
              </w:r>
            </w:ins>
            <w:ins w:id="803" w:author="User" w:date="2022-12-09T11:40:00Z">
              <w:r w:rsidR="00786327">
                <w:t xml:space="preserve"> </w:t>
              </w:r>
              <w:proofErr w:type="spellStart"/>
              <w:r w:rsidR="00786327">
                <w:t>O</w:t>
              </w:r>
            </w:ins>
            <w:ins w:id="804" w:author="User" w:date="2022-12-16T14:21:00Z">
              <w:r w:rsidR="00762AFA">
                <w:t>ļts</w:t>
              </w:r>
            </w:ins>
            <w:proofErr w:type="spellEnd"/>
            <w:r w:rsidRPr="004C51F3">
              <w:t>,</w:t>
            </w:r>
          </w:p>
          <w:p w14:paraId="4EFD4BEB" w14:textId="3F0CF464" w:rsidR="00803DE0" w:rsidRPr="004C51F3" w:rsidRDefault="00803DE0">
            <w:pPr>
              <w:jc w:val="both"/>
            </w:pPr>
            <w:del w:id="805" w:author="User" w:date="2022-12-12T16:43:00Z">
              <w:r w:rsidRPr="004C51F3" w:rsidDel="005C769D">
                <w:delText xml:space="preserve"> </w:delText>
              </w:r>
            </w:del>
            <w:proofErr w:type="spellStart"/>
            <w:r w:rsidRPr="004C51F3">
              <w:t>sert</w:t>
            </w:r>
            <w:proofErr w:type="spellEnd"/>
            <w:r w:rsidRPr="004C51F3">
              <w:t xml:space="preserve">. Nr. </w:t>
            </w:r>
            <w:ins w:id="806" w:author="User" w:date="2022-12-09T13:39:00Z">
              <w:r w:rsidR="003D37EE" w:rsidRPr="00762AFA">
                <w:rPr>
                  <w:rFonts w:ascii="Arial" w:hAnsi="Arial" w:cs="Arial"/>
                  <w:rPrChange w:id="807" w:author="User" w:date="2022-12-16T14:24:00Z">
                    <w:rPr>
                      <w:rFonts w:ascii="Arial" w:hAnsi="Arial" w:cs="Arial"/>
                      <w:color w:val="242424"/>
                      <w:shd w:val="clear" w:color="auto" w:fill="F2F2F2"/>
                    </w:rPr>
                  </w:rPrChange>
                </w:rPr>
                <w:t>3-02338</w:t>
              </w:r>
            </w:ins>
            <w:del w:id="808" w:author="User" w:date="2022-12-09T13:39:00Z">
              <w:r w:rsidRPr="003D37EE" w:rsidDel="003D37EE">
                <w:delText>3-01493</w:delText>
              </w:r>
            </w:del>
          </w:p>
        </w:tc>
      </w:tr>
    </w:tbl>
    <w:p w14:paraId="275686A6" w14:textId="3D785C01" w:rsidR="00300314" w:rsidRPr="00AE4A65" w:rsidRDefault="00300314">
      <w:pPr>
        <w:pStyle w:val="Default"/>
        <w:spacing w:line="276" w:lineRule="auto"/>
        <w:rPr>
          <w:rFonts w:asciiTheme="minorHAnsi" w:hAnsiTheme="minorHAnsi" w:cstheme="minorHAnsi"/>
          <w:b/>
          <w:bCs/>
          <w:rPrChange w:id="809" w:author="User" w:date="2022-12-09T13:40:00Z">
            <w:rPr>
              <w:rFonts w:asciiTheme="minorHAnsi" w:hAnsiTheme="minorHAnsi" w:cstheme="minorHAnsi"/>
              <w:b/>
              <w:bCs/>
              <w:lang w:val="en-GB"/>
            </w:rPr>
          </w:rPrChange>
        </w:rPr>
      </w:pPr>
    </w:p>
    <w:sectPr w:rsidR="00300314" w:rsidRPr="00AE4A65" w:rsidSect="00855555">
      <w:type w:val="nextColumn"/>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F4888" w14:textId="77777777" w:rsidR="00D27099" w:rsidRDefault="00D27099" w:rsidP="00521AEE">
      <w:pPr>
        <w:spacing w:after="0" w:line="240" w:lineRule="auto"/>
      </w:pPr>
      <w:r>
        <w:separator/>
      </w:r>
    </w:p>
  </w:endnote>
  <w:endnote w:type="continuationSeparator" w:id="0">
    <w:p w14:paraId="1A08EBE9" w14:textId="77777777" w:rsidR="00D27099" w:rsidRDefault="00D27099" w:rsidP="00521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7">
    <w:altName w:val="Microsoft JhengHei"/>
    <w:panose1 w:val="00000000000000000000"/>
    <w:charset w:val="88"/>
    <w:family w:val="auto"/>
    <w:notTrueType/>
    <w:pitch w:val="default"/>
    <w:sig w:usb0="00000000" w:usb1="08080000" w:usb2="00000010" w:usb3="00000000" w:csb0="00100000" w:csb1="00000000"/>
  </w:font>
  <w:font w:name="CIDFont+F4">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1D137" w14:textId="77777777" w:rsidR="00D27099" w:rsidRDefault="00D27099" w:rsidP="00521AEE">
      <w:pPr>
        <w:spacing w:after="0" w:line="240" w:lineRule="auto"/>
      </w:pPr>
      <w:r>
        <w:separator/>
      </w:r>
    </w:p>
  </w:footnote>
  <w:footnote w:type="continuationSeparator" w:id="0">
    <w:p w14:paraId="3C5E4908" w14:textId="77777777" w:rsidR="00D27099" w:rsidRDefault="00D27099" w:rsidP="00521A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E05E5F"/>
    <w:multiLevelType w:val="hybridMultilevel"/>
    <w:tmpl w:val="45393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AF4D02"/>
    <w:multiLevelType w:val="hybridMultilevel"/>
    <w:tmpl w:val="9A59D2F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9D3A2CD"/>
    <w:multiLevelType w:val="hybridMultilevel"/>
    <w:tmpl w:val="1A3B3B6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DBF0F0E"/>
    <w:multiLevelType w:val="hybridMultilevel"/>
    <w:tmpl w:val="5D45520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B44B4EB"/>
    <w:multiLevelType w:val="hybridMultilevel"/>
    <w:tmpl w:val="8C0377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D22A5B"/>
    <w:multiLevelType w:val="hybridMultilevel"/>
    <w:tmpl w:val="B368B1C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9D56F1A"/>
    <w:multiLevelType w:val="hybridMultilevel"/>
    <w:tmpl w:val="088C4938"/>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3C6454"/>
    <w:multiLevelType w:val="hybridMultilevel"/>
    <w:tmpl w:val="901ABD12"/>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461A12"/>
    <w:multiLevelType w:val="hybridMultilevel"/>
    <w:tmpl w:val="CB2E59F4"/>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9621FC"/>
    <w:multiLevelType w:val="hybridMultilevel"/>
    <w:tmpl w:val="0C14A99C"/>
    <w:lvl w:ilvl="0" w:tplc="4BD0F15C">
      <w:start w:val="3"/>
      <w:numFmt w:val="lowerLetter"/>
      <w:lvlText w:val="%1."/>
      <w:lvlJc w:val="left"/>
      <w:pPr>
        <w:ind w:left="547" w:hanging="230"/>
      </w:pPr>
      <w:rPr>
        <w:rFonts w:ascii="Times New Roman" w:eastAsia="Times New Roman" w:hAnsi="Times New Roman" w:cs="Times New Roman" w:hint="default"/>
        <w:color w:val="000009"/>
        <w:spacing w:val="-1"/>
        <w:w w:val="100"/>
        <w:sz w:val="24"/>
        <w:szCs w:val="24"/>
        <w:lang w:val="lv" w:eastAsia="lv" w:bidi="lv"/>
      </w:rPr>
    </w:lvl>
    <w:lvl w:ilvl="1" w:tplc="B6265936">
      <w:start w:val="1"/>
      <w:numFmt w:val="bullet"/>
      <w:lvlText w:val="-"/>
      <w:lvlJc w:val="left"/>
      <w:pPr>
        <w:ind w:left="1037" w:hanging="360"/>
      </w:pPr>
      <w:rPr>
        <w:rFonts w:ascii="Arial" w:eastAsiaTheme="minorHAnsi" w:hAnsi="Arial" w:cs="Arial" w:hint="default"/>
        <w:color w:val="000009"/>
        <w:w w:val="100"/>
        <w:sz w:val="24"/>
        <w:szCs w:val="24"/>
        <w:lang w:val="lv" w:eastAsia="lv" w:bidi="lv"/>
      </w:rPr>
    </w:lvl>
    <w:lvl w:ilvl="2" w:tplc="759C569C">
      <w:numFmt w:val="bullet"/>
      <w:lvlText w:val="•"/>
      <w:lvlJc w:val="left"/>
      <w:pPr>
        <w:ind w:left="2033" w:hanging="360"/>
      </w:pPr>
      <w:rPr>
        <w:rFonts w:hint="default"/>
        <w:lang w:val="lv" w:eastAsia="lv" w:bidi="lv"/>
      </w:rPr>
    </w:lvl>
    <w:lvl w:ilvl="3" w:tplc="F9E67BA4">
      <w:numFmt w:val="bullet"/>
      <w:lvlText w:val="•"/>
      <w:lvlJc w:val="left"/>
      <w:pPr>
        <w:ind w:left="3027" w:hanging="360"/>
      </w:pPr>
      <w:rPr>
        <w:rFonts w:hint="default"/>
        <w:lang w:val="lv" w:eastAsia="lv" w:bidi="lv"/>
      </w:rPr>
    </w:lvl>
    <w:lvl w:ilvl="4" w:tplc="C9B6DD8C">
      <w:numFmt w:val="bullet"/>
      <w:lvlText w:val="•"/>
      <w:lvlJc w:val="left"/>
      <w:pPr>
        <w:ind w:left="4021" w:hanging="360"/>
      </w:pPr>
      <w:rPr>
        <w:rFonts w:hint="default"/>
        <w:lang w:val="lv" w:eastAsia="lv" w:bidi="lv"/>
      </w:rPr>
    </w:lvl>
    <w:lvl w:ilvl="5" w:tplc="EDFA512E">
      <w:numFmt w:val="bullet"/>
      <w:lvlText w:val="•"/>
      <w:lvlJc w:val="left"/>
      <w:pPr>
        <w:ind w:left="5015" w:hanging="360"/>
      </w:pPr>
      <w:rPr>
        <w:rFonts w:hint="default"/>
        <w:lang w:val="lv" w:eastAsia="lv" w:bidi="lv"/>
      </w:rPr>
    </w:lvl>
    <w:lvl w:ilvl="6" w:tplc="E3DE38C6">
      <w:numFmt w:val="bullet"/>
      <w:lvlText w:val="•"/>
      <w:lvlJc w:val="left"/>
      <w:pPr>
        <w:ind w:left="6008" w:hanging="360"/>
      </w:pPr>
      <w:rPr>
        <w:rFonts w:hint="default"/>
        <w:lang w:val="lv" w:eastAsia="lv" w:bidi="lv"/>
      </w:rPr>
    </w:lvl>
    <w:lvl w:ilvl="7" w:tplc="55D4F620">
      <w:numFmt w:val="bullet"/>
      <w:lvlText w:val="•"/>
      <w:lvlJc w:val="left"/>
      <w:pPr>
        <w:ind w:left="7002" w:hanging="360"/>
      </w:pPr>
      <w:rPr>
        <w:rFonts w:hint="default"/>
        <w:lang w:val="lv" w:eastAsia="lv" w:bidi="lv"/>
      </w:rPr>
    </w:lvl>
    <w:lvl w:ilvl="8" w:tplc="CDEA2D18">
      <w:numFmt w:val="bullet"/>
      <w:lvlText w:val="•"/>
      <w:lvlJc w:val="left"/>
      <w:pPr>
        <w:ind w:left="7996" w:hanging="360"/>
      </w:pPr>
      <w:rPr>
        <w:rFonts w:hint="default"/>
        <w:lang w:val="lv" w:eastAsia="lv" w:bidi="lv"/>
      </w:rPr>
    </w:lvl>
  </w:abstractNum>
  <w:abstractNum w:abstractNumId="10" w15:restartNumberingAfterBreak="0">
    <w:nsid w:val="1B9C6903"/>
    <w:multiLevelType w:val="hybridMultilevel"/>
    <w:tmpl w:val="C54CA60A"/>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180E10"/>
    <w:multiLevelType w:val="hybridMultilevel"/>
    <w:tmpl w:val="3E688632"/>
    <w:lvl w:ilvl="0" w:tplc="C6D68924">
      <w:numFmt w:val="bullet"/>
      <w:lvlText w:val=""/>
      <w:lvlJc w:val="left"/>
      <w:pPr>
        <w:ind w:left="946" w:hanging="630"/>
      </w:pPr>
      <w:rPr>
        <w:rFonts w:ascii="Symbol" w:eastAsia="Symbol" w:hAnsi="Symbol" w:cs="Symbol" w:hint="default"/>
        <w:color w:val="000009"/>
        <w:w w:val="100"/>
        <w:sz w:val="24"/>
        <w:szCs w:val="24"/>
        <w:lang w:val="lv" w:eastAsia="lv" w:bidi="lv"/>
      </w:rPr>
    </w:lvl>
    <w:lvl w:ilvl="1" w:tplc="903A6E66">
      <w:numFmt w:val="bullet"/>
      <w:lvlText w:val=""/>
      <w:lvlJc w:val="left"/>
      <w:pPr>
        <w:ind w:left="1037" w:hanging="360"/>
      </w:pPr>
      <w:rPr>
        <w:rFonts w:ascii="Symbol" w:eastAsia="Symbol" w:hAnsi="Symbol" w:cs="Symbol" w:hint="default"/>
        <w:color w:val="000009"/>
        <w:w w:val="100"/>
        <w:sz w:val="24"/>
        <w:szCs w:val="24"/>
        <w:lang w:val="lv" w:eastAsia="lv" w:bidi="lv"/>
      </w:rPr>
    </w:lvl>
    <w:lvl w:ilvl="2" w:tplc="B838E8D6">
      <w:numFmt w:val="bullet"/>
      <w:lvlText w:val=""/>
      <w:lvlJc w:val="left"/>
      <w:pPr>
        <w:ind w:left="1758" w:hanging="361"/>
      </w:pPr>
      <w:rPr>
        <w:rFonts w:ascii="Wingdings" w:eastAsia="Wingdings" w:hAnsi="Wingdings" w:cs="Wingdings" w:hint="default"/>
        <w:color w:val="000009"/>
        <w:w w:val="100"/>
        <w:sz w:val="24"/>
        <w:szCs w:val="24"/>
        <w:lang w:val="lv" w:eastAsia="lv" w:bidi="lv"/>
      </w:rPr>
    </w:lvl>
    <w:lvl w:ilvl="3" w:tplc="E6969900">
      <w:numFmt w:val="bullet"/>
      <w:lvlText w:val="•"/>
      <w:lvlJc w:val="left"/>
      <w:pPr>
        <w:ind w:left="2788" w:hanging="361"/>
      </w:pPr>
      <w:rPr>
        <w:rFonts w:hint="default"/>
        <w:lang w:val="lv" w:eastAsia="lv" w:bidi="lv"/>
      </w:rPr>
    </w:lvl>
    <w:lvl w:ilvl="4" w:tplc="02F6D81C">
      <w:numFmt w:val="bullet"/>
      <w:lvlText w:val="•"/>
      <w:lvlJc w:val="left"/>
      <w:pPr>
        <w:ind w:left="3816" w:hanging="361"/>
      </w:pPr>
      <w:rPr>
        <w:rFonts w:hint="default"/>
        <w:lang w:val="lv" w:eastAsia="lv" w:bidi="lv"/>
      </w:rPr>
    </w:lvl>
    <w:lvl w:ilvl="5" w:tplc="2D86B2B2">
      <w:numFmt w:val="bullet"/>
      <w:lvlText w:val="•"/>
      <w:lvlJc w:val="left"/>
      <w:pPr>
        <w:ind w:left="4844" w:hanging="361"/>
      </w:pPr>
      <w:rPr>
        <w:rFonts w:hint="default"/>
        <w:lang w:val="lv" w:eastAsia="lv" w:bidi="lv"/>
      </w:rPr>
    </w:lvl>
    <w:lvl w:ilvl="6" w:tplc="D42E981E">
      <w:numFmt w:val="bullet"/>
      <w:lvlText w:val="•"/>
      <w:lvlJc w:val="left"/>
      <w:pPr>
        <w:ind w:left="5872" w:hanging="361"/>
      </w:pPr>
      <w:rPr>
        <w:rFonts w:hint="default"/>
        <w:lang w:val="lv" w:eastAsia="lv" w:bidi="lv"/>
      </w:rPr>
    </w:lvl>
    <w:lvl w:ilvl="7" w:tplc="219EEBFE">
      <w:numFmt w:val="bullet"/>
      <w:lvlText w:val="•"/>
      <w:lvlJc w:val="left"/>
      <w:pPr>
        <w:ind w:left="6900" w:hanging="361"/>
      </w:pPr>
      <w:rPr>
        <w:rFonts w:hint="default"/>
        <w:lang w:val="lv" w:eastAsia="lv" w:bidi="lv"/>
      </w:rPr>
    </w:lvl>
    <w:lvl w:ilvl="8" w:tplc="240422D6">
      <w:numFmt w:val="bullet"/>
      <w:lvlText w:val="•"/>
      <w:lvlJc w:val="left"/>
      <w:pPr>
        <w:ind w:left="7928" w:hanging="361"/>
      </w:pPr>
      <w:rPr>
        <w:rFonts w:hint="default"/>
        <w:lang w:val="lv" w:eastAsia="lv" w:bidi="lv"/>
      </w:rPr>
    </w:lvl>
  </w:abstractNum>
  <w:abstractNum w:abstractNumId="12" w15:restartNumberingAfterBreak="0">
    <w:nsid w:val="1CF2A95E"/>
    <w:multiLevelType w:val="hybridMultilevel"/>
    <w:tmpl w:val="9475926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D419D27"/>
    <w:multiLevelType w:val="hybridMultilevel"/>
    <w:tmpl w:val="A4D89B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E9FEA6D"/>
    <w:multiLevelType w:val="hybridMultilevel"/>
    <w:tmpl w:val="A3389D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F291A62"/>
    <w:multiLevelType w:val="hybridMultilevel"/>
    <w:tmpl w:val="B26457B0"/>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7D4932"/>
    <w:multiLevelType w:val="multilevel"/>
    <w:tmpl w:val="781EA4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334F87"/>
    <w:multiLevelType w:val="multilevel"/>
    <w:tmpl w:val="44561CBA"/>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5579427"/>
    <w:multiLevelType w:val="hybridMultilevel"/>
    <w:tmpl w:val="CBE059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6B5F874"/>
    <w:multiLevelType w:val="hybridMultilevel"/>
    <w:tmpl w:val="31B3CC4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82846E5"/>
    <w:multiLevelType w:val="hybridMultilevel"/>
    <w:tmpl w:val="0D249A14"/>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9F435A2"/>
    <w:multiLevelType w:val="hybridMultilevel"/>
    <w:tmpl w:val="723287DC"/>
    <w:lvl w:ilvl="0" w:tplc="B6265936">
      <w:start w:val="1"/>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CD82278"/>
    <w:multiLevelType w:val="hybridMultilevel"/>
    <w:tmpl w:val="E56E5BD0"/>
    <w:lvl w:ilvl="0" w:tplc="B6265936">
      <w:start w:val="1"/>
      <w:numFmt w:val="bullet"/>
      <w:lvlText w:val="-"/>
      <w:lvlJc w:val="left"/>
      <w:pPr>
        <w:ind w:left="720" w:hanging="360"/>
      </w:pPr>
      <w:rPr>
        <w:rFonts w:ascii="Arial" w:eastAsiaTheme="minorHAns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2F0216D0"/>
    <w:multiLevelType w:val="hybridMultilevel"/>
    <w:tmpl w:val="D974DD9A"/>
    <w:lvl w:ilvl="0" w:tplc="B6265936">
      <w:start w:val="1"/>
      <w:numFmt w:val="bullet"/>
      <w:lvlText w:val="-"/>
      <w:lvlJc w:val="left"/>
      <w:pPr>
        <w:ind w:left="720" w:hanging="360"/>
      </w:pPr>
      <w:rPr>
        <w:rFonts w:ascii="Arial" w:eastAsiaTheme="minorHAns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03F1B28"/>
    <w:multiLevelType w:val="hybridMultilevel"/>
    <w:tmpl w:val="EB20F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9400F82"/>
    <w:multiLevelType w:val="hybridMultilevel"/>
    <w:tmpl w:val="3072F6A0"/>
    <w:lvl w:ilvl="0" w:tplc="147A0C3E">
      <w:start w:val="1"/>
      <w:numFmt w:val="lowerLetter"/>
      <w:lvlText w:val="%1."/>
      <w:lvlJc w:val="left"/>
      <w:pPr>
        <w:ind w:left="547" w:hanging="230"/>
      </w:pPr>
      <w:rPr>
        <w:rFonts w:ascii="Times New Roman" w:eastAsia="Times New Roman" w:hAnsi="Times New Roman" w:cs="Times New Roman" w:hint="default"/>
        <w:color w:val="000009"/>
        <w:spacing w:val="-1"/>
        <w:w w:val="100"/>
        <w:sz w:val="24"/>
        <w:szCs w:val="24"/>
        <w:lang w:val="lv" w:eastAsia="lv" w:bidi="lv"/>
      </w:rPr>
    </w:lvl>
    <w:lvl w:ilvl="1" w:tplc="F574EF82">
      <w:numFmt w:val="bullet"/>
      <w:lvlText w:val="•"/>
      <w:lvlJc w:val="left"/>
      <w:pPr>
        <w:ind w:left="1484" w:hanging="230"/>
      </w:pPr>
      <w:rPr>
        <w:rFonts w:hint="default"/>
        <w:lang w:val="lv" w:eastAsia="lv" w:bidi="lv"/>
      </w:rPr>
    </w:lvl>
    <w:lvl w:ilvl="2" w:tplc="D77E8394">
      <w:numFmt w:val="bullet"/>
      <w:lvlText w:val="•"/>
      <w:lvlJc w:val="left"/>
      <w:pPr>
        <w:ind w:left="2428" w:hanging="230"/>
      </w:pPr>
      <w:rPr>
        <w:rFonts w:hint="default"/>
        <w:lang w:val="lv" w:eastAsia="lv" w:bidi="lv"/>
      </w:rPr>
    </w:lvl>
    <w:lvl w:ilvl="3" w:tplc="3A5AE3BC">
      <w:numFmt w:val="bullet"/>
      <w:lvlText w:val="•"/>
      <w:lvlJc w:val="left"/>
      <w:pPr>
        <w:ind w:left="3373" w:hanging="230"/>
      </w:pPr>
      <w:rPr>
        <w:rFonts w:hint="default"/>
        <w:lang w:val="lv" w:eastAsia="lv" w:bidi="lv"/>
      </w:rPr>
    </w:lvl>
    <w:lvl w:ilvl="4" w:tplc="5E08BA2C">
      <w:numFmt w:val="bullet"/>
      <w:lvlText w:val="•"/>
      <w:lvlJc w:val="left"/>
      <w:pPr>
        <w:ind w:left="4317" w:hanging="230"/>
      </w:pPr>
      <w:rPr>
        <w:rFonts w:hint="default"/>
        <w:lang w:val="lv" w:eastAsia="lv" w:bidi="lv"/>
      </w:rPr>
    </w:lvl>
    <w:lvl w:ilvl="5" w:tplc="CCFC8BB4">
      <w:numFmt w:val="bullet"/>
      <w:lvlText w:val="•"/>
      <w:lvlJc w:val="left"/>
      <w:pPr>
        <w:ind w:left="5262" w:hanging="230"/>
      </w:pPr>
      <w:rPr>
        <w:rFonts w:hint="default"/>
        <w:lang w:val="lv" w:eastAsia="lv" w:bidi="lv"/>
      </w:rPr>
    </w:lvl>
    <w:lvl w:ilvl="6" w:tplc="1C74074A">
      <w:numFmt w:val="bullet"/>
      <w:lvlText w:val="•"/>
      <w:lvlJc w:val="left"/>
      <w:pPr>
        <w:ind w:left="6206" w:hanging="230"/>
      </w:pPr>
      <w:rPr>
        <w:rFonts w:hint="default"/>
        <w:lang w:val="lv" w:eastAsia="lv" w:bidi="lv"/>
      </w:rPr>
    </w:lvl>
    <w:lvl w:ilvl="7" w:tplc="05ACD4BC">
      <w:numFmt w:val="bullet"/>
      <w:lvlText w:val="•"/>
      <w:lvlJc w:val="left"/>
      <w:pPr>
        <w:ind w:left="7150" w:hanging="230"/>
      </w:pPr>
      <w:rPr>
        <w:rFonts w:hint="default"/>
        <w:lang w:val="lv" w:eastAsia="lv" w:bidi="lv"/>
      </w:rPr>
    </w:lvl>
    <w:lvl w:ilvl="8" w:tplc="D61EEAF8">
      <w:numFmt w:val="bullet"/>
      <w:lvlText w:val="•"/>
      <w:lvlJc w:val="left"/>
      <w:pPr>
        <w:ind w:left="8095" w:hanging="230"/>
      </w:pPr>
      <w:rPr>
        <w:rFonts w:hint="default"/>
        <w:lang w:val="lv" w:eastAsia="lv" w:bidi="lv"/>
      </w:rPr>
    </w:lvl>
  </w:abstractNum>
  <w:abstractNum w:abstractNumId="26" w15:restartNumberingAfterBreak="0">
    <w:nsid w:val="469171BE"/>
    <w:multiLevelType w:val="hybridMultilevel"/>
    <w:tmpl w:val="AEC6906C"/>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6C70C1B"/>
    <w:multiLevelType w:val="hybridMultilevel"/>
    <w:tmpl w:val="20187BDC"/>
    <w:lvl w:ilvl="0" w:tplc="B6265936">
      <w:start w:val="1"/>
      <w:numFmt w:val="bullet"/>
      <w:lvlText w:val="-"/>
      <w:lvlJc w:val="left"/>
      <w:pPr>
        <w:ind w:left="720" w:hanging="360"/>
      </w:pPr>
      <w:rPr>
        <w:rFonts w:ascii="Arial" w:eastAsiaTheme="minorHAns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8AA5EA0"/>
    <w:multiLevelType w:val="hybridMultilevel"/>
    <w:tmpl w:val="B84E3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B876C7"/>
    <w:multiLevelType w:val="hybridMultilevel"/>
    <w:tmpl w:val="0C72DA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B664859"/>
    <w:multiLevelType w:val="hybridMultilevel"/>
    <w:tmpl w:val="A418D010"/>
    <w:lvl w:ilvl="0" w:tplc="041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32A34D5"/>
    <w:multiLevelType w:val="multilevel"/>
    <w:tmpl w:val="914ED27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32" w15:restartNumberingAfterBreak="0">
    <w:nsid w:val="53D604E6"/>
    <w:multiLevelType w:val="hybridMultilevel"/>
    <w:tmpl w:val="4D6CB8F4"/>
    <w:lvl w:ilvl="0" w:tplc="B6265936">
      <w:start w:val="1"/>
      <w:numFmt w:val="bullet"/>
      <w:lvlText w:val="-"/>
      <w:lvlJc w:val="left"/>
      <w:pPr>
        <w:ind w:left="720" w:hanging="360"/>
      </w:pPr>
      <w:rPr>
        <w:rFonts w:ascii="Arial" w:eastAsiaTheme="minorHAns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3EF4CEE"/>
    <w:multiLevelType w:val="multilevel"/>
    <w:tmpl w:val="164CBDD8"/>
    <w:lvl w:ilvl="0">
      <w:start w:val="5"/>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5C8FED83"/>
    <w:multiLevelType w:val="hybridMultilevel"/>
    <w:tmpl w:val="04F531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DA00E82"/>
    <w:multiLevelType w:val="hybridMultilevel"/>
    <w:tmpl w:val="A16E9744"/>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1720C6F"/>
    <w:multiLevelType w:val="hybridMultilevel"/>
    <w:tmpl w:val="503C6AEC"/>
    <w:lvl w:ilvl="0" w:tplc="4BD0F15C">
      <w:start w:val="3"/>
      <w:numFmt w:val="lowerLetter"/>
      <w:lvlText w:val="%1."/>
      <w:lvlJc w:val="left"/>
      <w:pPr>
        <w:ind w:left="547" w:hanging="230"/>
      </w:pPr>
      <w:rPr>
        <w:rFonts w:ascii="Times New Roman" w:eastAsia="Times New Roman" w:hAnsi="Times New Roman" w:cs="Times New Roman" w:hint="default"/>
        <w:color w:val="000009"/>
        <w:spacing w:val="-1"/>
        <w:w w:val="100"/>
        <w:sz w:val="24"/>
        <w:szCs w:val="24"/>
        <w:lang w:val="lv" w:eastAsia="lv" w:bidi="lv"/>
      </w:rPr>
    </w:lvl>
    <w:lvl w:ilvl="1" w:tplc="013258D0">
      <w:numFmt w:val="bullet"/>
      <w:lvlText w:val=""/>
      <w:lvlJc w:val="left"/>
      <w:pPr>
        <w:ind w:left="1037" w:hanging="360"/>
      </w:pPr>
      <w:rPr>
        <w:rFonts w:ascii="Symbol" w:eastAsia="Symbol" w:hAnsi="Symbol" w:cs="Symbol" w:hint="default"/>
        <w:color w:val="000009"/>
        <w:w w:val="100"/>
        <w:sz w:val="24"/>
        <w:szCs w:val="24"/>
        <w:lang w:val="lv" w:eastAsia="lv" w:bidi="lv"/>
      </w:rPr>
    </w:lvl>
    <w:lvl w:ilvl="2" w:tplc="759C569C">
      <w:numFmt w:val="bullet"/>
      <w:lvlText w:val="•"/>
      <w:lvlJc w:val="left"/>
      <w:pPr>
        <w:ind w:left="2033" w:hanging="360"/>
      </w:pPr>
      <w:rPr>
        <w:rFonts w:hint="default"/>
        <w:lang w:val="lv" w:eastAsia="lv" w:bidi="lv"/>
      </w:rPr>
    </w:lvl>
    <w:lvl w:ilvl="3" w:tplc="F9E67BA4">
      <w:numFmt w:val="bullet"/>
      <w:lvlText w:val="•"/>
      <w:lvlJc w:val="left"/>
      <w:pPr>
        <w:ind w:left="3027" w:hanging="360"/>
      </w:pPr>
      <w:rPr>
        <w:rFonts w:hint="default"/>
        <w:lang w:val="lv" w:eastAsia="lv" w:bidi="lv"/>
      </w:rPr>
    </w:lvl>
    <w:lvl w:ilvl="4" w:tplc="C9B6DD8C">
      <w:numFmt w:val="bullet"/>
      <w:lvlText w:val="•"/>
      <w:lvlJc w:val="left"/>
      <w:pPr>
        <w:ind w:left="4021" w:hanging="360"/>
      </w:pPr>
      <w:rPr>
        <w:rFonts w:hint="default"/>
        <w:lang w:val="lv" w:eastAsia="lv" w:bidi="lv"/>
      </w:rPr>
    </w:lvl>
    <w:lvl w:ilvl="5" w:tplc="EDFA512E">
      <w:numFmt w:val="bullet"/>
      <w:lvlText w:val="•"/>
      <w:lvlJc w:val="left"/>
      <w:pPr>
        <w:ind w:left="5015" w:hanging="360"/>
      </w:pPr>
      <w:rPr>
        <w:rFonts w:hint="default"/>
        <w:lang w:val="lv" w:eastAsia="lv" w:bidi="lv"/>
      </w:rPr>
    </w:lvl>
    <w:lvl w:ilvl="6" w:tplc="E3DE38C6">
      <w:numFmt w:val="bullet"/>
      <w:lvlText w:val="•"/>
      <w:lvlJc w:val="left"/>
      <w:pPr>
        <w:ind w:left="6008" w:hanging="360"/>
      </w:pPr>
      <w:rPr>
        <w:rFonts w:hint="default"/>
        <w:lang w:val="lv" w:eastAsia="lv" w:bidi="lv"/>
      </w:rPr>
    </w:lvl>
    <w:lvl w:ilvl="7" w:tplc="55D4F620">
      <w:numFmt w:val="bullet"/>
      <w:lvlText w:val="•"/>
      <w:lvlJc w:val="left"/>
      <w:pPr>
        <w:ind w:left="7002" w:hanging="360"/>
      </w:pPr>
      <w:rPr>
        <w:rFonts w:hint="default"/>
        <w:lang w:val="lv" w:eastAsia="lv" w:bidi="lv"/>
      </w:rPr>
    </w:lvl>
    <w:lvl w:ilvl="8" w:tplc="CDEA2D18">
      <w:numFmt w:val="bullet"/>
      <w:lvlText w:val="•"/>
      <w:lvlJc w:val="left"/>
      <w:pPr>
        <w:ind w:left="7996" w:hanging="360"/>
      </w:pPr>
      <w:rPr>
        <w:rFonts w:hint="default"/>
        <w:lang w:val="lv" w:eastAsia="lv" w:bidi="lv"/>
      </w:rPr>
    </w:lvl>
  </w:abstractNum>
  <w:abstractNum w:abstractNumId="37" w15:restartNumberingAfterBreak="0">
    <w:nsid w:val="63FD1A03"/>
    <w:multiLevelType w:val="hybridMultilevel"/>
    <w:tmpl w:val="13BA3D60"/>
    <w:lvl w:ilvl="0" w:tplc="77069E42">
      <w:start w:val="1"/>
      <w:numFmt w:val="decimal"/>
      <w:lvlText w:val="%1."/>
      <w:lvlJc w:val="left"/>
      <w:pPr>
        <w:ind w:left="317" w:hanging="245"/>
      </w:pPr>
      <w:rPr>
        <w:rFonts w:ascii="Times New Roman" w:eastAsia="Times New Roman" w:hAnsi="Times New Roman" w:cs="Times New Roman" w:hint="default"/>
        <w:color w:val="000009"/>
        <w:w w:val="100"/>
        <w:sz w:val="24"/>
        <w:szCs w:val="24"/>
        <w:lang w:val="lv" w:eastAsia="lv" w:bidi="lv"/>
      </w:rPr>
    </w:lvl>
    <w:lvl w:ilvl="1" w:tplc="B6265936">
      <w:start w:val="1"/>
      <w:numFmt w:val="bullet"/>
      <w:lvlText w:val="-"/>
      <w:lvlJc w:val="left"/>
      <w:pPr>
        <w:ind w:left="786" w:hanging="360"/>
      </w:pPr>
      <w:rPr>
        <w:rFonts w:ascii="Arial" w:eastAsiaTheme="minorHAnsi" w:hAnsi="Arial" w:cs="Arial" w:hint="default"/>
        <w:color w:val="000009"/>
        <w:w w:val="100"/>
        <w:sz w:val="24"/>
        <w:szCs w:val="24"/>
        <w:lang w:val="lv" w:eastAsia="lv" w:bidi="lv"/>
      </w:rPr>
    </w:lvl>
    <w:lvl w:ilvl="2" w:tplc="9FC6145E">
      <w:numFmt w:val="bullet"/>
      <w:lvlText w:val="•"/>
      <w:lvlJc w:val="left"/>
      <w:pPr>
        <w:ind w:left="2033" w:hanging="360"/>
      </w:pPr>
      <w:rPr>
        <w:rFonts w:hint="default"/>
        <w:lang w:val="lv" w:eastAsia="lv" w:bidi="lv"/>
      </w:rPr>
    </w:lvl>
    <w:lvl w:ilvl="3" w:tplc="DF84646E">
      <w:numFmt w:val="bullet"/>
      <w:lvlText w:val="•"/>
      <w:lvlJc w:val="left"/>
      <w:pPr>
        <w:ind w:left="3027" w:hanging="360"/>
      </w:pPr>
      <w:rPr>
        <w:rFonts w:hint="default"/>
        <w:lang w:val="lv" w:eastAsia="lv" w:bidi="lv"/>
      </w:rPr>
    </w:lvl>
    <w:lvl w:ilvl="4" w:tplc="607E5B14">
      <w:numFmt w:val="bullet"/>
      <w:lvlText w:val="•"/>
      <w:lvlJc w:val="left"/>
      <w:pPr>
        <w:ind w:left="4021" w:hanging="360"/>
      </w:pPr>
      <w:rPr>
        <w:rFonts w:hint="default"/>
        <w:lang w:val="lv" w:eastAsia="lv" w:bidi="lv"/>
      </w:rPr>
    </w:lvl>
    <w:lvl w:ilvl="5" w:tplc="699ACBFE">
      <w:numFmt w:val="bullet"/>
      <w:lvlText w:val="•"/>
      <w:lvlJc w:val="left"/>
      <w:pPr>
        <w:ind w:left="5015" w:hanging="360"/>
      </w:pPr>
      <w:rPr>
        <w:rFonts w:hint="default"/>
        <w:lang w:val="lv" w:eastAsia="lv" w:bidi="lv"/>
      </w:rPr>
    </w:lvl>
    <w:lvl w:ilvl="6" w:tplc="861ED058">
      <w:numFmt w:val="bullet"/>
      <w:lvlText w:val="•"/>
      <w:lvlJc w:val="left"/>
      <w:pPr>
        <w:ind w:left="6008" w:hanging="360"/>
      </w:pPr>
      <w:rPr>
        <w:rFonts w:hint="default"/>
        <w:lang w:val="lv" w:eastAsia="lv" w:bidi="lv"/>
      </w:rPr>
    </w:lvl>
    <w:lvl w:ilvl="7" w:tplc="67521D82">
      <w:numFmt w:val="bullet"/>
      <w:lvlText w:val="•"/>
      <w:lvlJc w:val="left"/>
      <w:pPr>
        <w:ind w:left="7002" w:hanging="360"/>
      </w:pPr>
      <w:rPr>
        <w:rFonts w:hint="default"/>
        <w:lang w:val="lv" w:eastAsia="lv" w:bidi="lv"/>
      </w:rPr>
    </w:lvl>
    <w:lvl w:ilvl="8" w:tplc="495E1846">
      <w:numFmt w:val="bullet"/>
      <w:lvlText w:val="•"/>
      <w:lvlJc w:val="left"/>
      <w:pPr>
        <w:ind w:left="7996" w:hanging="360"/>
      </w:pPr>
      <w:rPr>
        <w:rFonts w:hint="default"/>
        <w:lang w:val="lv" w:eastAsia="lv" w:bidi="lv"/>
      </w:rPr>
    </w:lvl>
  </w:abstractNum>
  <w:abstractNum w:abstractNumId="38" w15:restartNumberingAfterBreak="0">
    <w:nsid w:val="6A07545D"/>
    <w:multiLevelType w:val="hybridMultilevel"/>
    <w:tmpl w:val="7BE2022C"/>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3A3632"/>
    <w:multiLevelType w:val="hybridMultilevel"/>
    <w:tmpl w:val="C9B602AA"/>
    <w:lvl w:ilvl="0" w:tplc="77069E42">
      <w:start w:val="1"/>
      <w:numFmt w:val="decimal"/>
      <w:lvlText w:val="%1."/>
      <w:lvlJc w:val="left"/>
      <w:pPr>
        <w:ind w:left="317" w:hanging="245"/>
      </w:pPr>
      <w:rPr>
        <w:rFonts w:ascii="Times New Roman" w:eastAsia="Times New Roman" w:hAnsi="Times New Roman" w:cs="Times New Roman" w:hint="default"/>
        <w:color w:val="000009"/>
        <w:w w:val="100"/>
        <w:sz w:val="24"/>
        <w:szCs w:val="24"/>
        <w:lang w:val="lv" w:eastAsia="lv" w:bidi="lv"/>
      </w:rPr>
    </w:lvl>
    <w:lvl w:ilvl="1" w:tplc="F062A2C2">
      <w:numFmt w:val="bullet"/>
      <w:lvlText w:val=""/>
      <w:lvlJc w:val="left"/>
      <w:pPr>
        <w:ind w:left="786" w:hanging="360"/>
      </w:pPr>
      <w:rPr>
        <w:rFonts w:ascii="Symbol" w:eastAsia="Symbol" w:hAnsi="Symbol" w:cs="Symbol" w:hint="default"/>
        <w:color w:val="000009"/>
        <w:w w:val="100"/>
        <w:sz w:val="24"/>
        <w:szCs w:val="24"/>
        <w:lang w:val="lv" w:eastAsia="lv" w:bidi="lv"/>
      </w:rPr>
    </w:lvl>
    <w:lvl w:ilvl="2" w:tplc="9FC6145E">
      <w:numFmt w:val="bullet"/>
      <w:lvlText w:val="•"/>
      <w:lvlJc w:val="left"/>
      <w:pPr>
        <w:ind w:left="2033" w:hanging="360"/>
      </w:pPr>
      <w:rPr>
        <w:rFonts w:hint="default"/>
        <w:lang w:val="lv" w:eastAsia="lv" w:bidi="lv"/>
      </w:rPr>
    </w:lvl>
    <w:lvl w:ilvl="3" w:tplc="DF84646E">
      <w:numFmt w:val="bullet"/>
      <w:lvlText w:val="•"/>
      <w:lvlJc w:val="left"/>
      <w:pPr>
        <w:ind w:left="3027" w:hanging="360"/>
      </w:pPr>
      <w:rPr>
        <w:rFonts w:hint="default"/>
        <w:lang w:val="lv" w:eastAsia="lv" w:bidi="lv"/>
      </w:rPr>
    </w:lvl>
    <w:lvl w:ilvl="4" w:tplc="607E5B14">
      <w:numFmt w:val="bullet"/>
      <w:lvlText w:val="•"/>
      <w:lvlJc w:val="left"/>
      <w:pPr>
        <w:ind w:left="4021" w:hanging="360"/>
      </w:pPr>
      <w:rPr>
        <w:rFonts w:hint="default"/>
        <w:lang w:val="lv" w:eastAsia="lv" w:bidi="lv"/>
      </w:rPr>
    </w:lvl>
    <w:lvl w:ilvl="5" w:tplc="699ACBFE">
      <w:numFmt w:val="bullet"/>
      <w:lvlText w:val="•"/>
      <w:lvlJc w:val="left"/>
      <w:pPr>
        <w:ind w:left="5015" w:hanging="360"/>
      </w:pPr>
      <w:rPr>
        <w:rFonts w:hint="default"/>
        <w:lang w:val="lv" w:eastAsia="lv" w:bidi="lv"/>
      </w:rPr>
    </w:lvl>
    <w:lvl w:ilvl="6" w:tplc="861ED058">
      <w:numFmt w:val="bullet"/>
      <w:lvlText w:val="•"/>
      <w:lvlJc w:val="left"/>
      <w:pPr>
        <w:ind w:left="6008" w:hanging="360"/>
      </w:pPr>
      <w:rPr>
        <w:rFonts w:hint="default"/>
        <w:lang w:val="lv" w:eastAsia="lv" w:bidi="lv"/>
      </w:rPr>
    </w:lvl>
    <w:lvl w:ilvl="7" w:tplc="67521D82">
      <w:numFmt w:val="bullet"/>
      <w:lvlText w:val="•"/>
      <w:lvlJc w:val="left"/>
      <w:pPr>
        <w:ind w:left="7002" w:hanging="360"/>
      </w:pPr>
      <w:rPr>
        <w:rFonts w:hint="default"/>
        <w:lang w:val="lv" w:eastAsia="lv" w:bidi="lv"/>
      </w:rPr>
    </w:lvl>
    <w:lvl w:ilvl="8" w:tplc="495E1846">
      <w:numFmt w:val="bullet"/>
      <w:lvlText w:val="•"/>
      <w:lvlJc w:val="left"/>
      <w:pPr>
        <w:ind w:left="7996" w:hanging="360"/>
      </w:pPr>
      <w:rPr>
        <w:rFonts w:hint="default"/>
        <w:lang w:val="lv" w:eastAsia="lv" w:bidi="lv"/>
      </w:rPr>
    </w:lvl>
  </w:abstractNum>
  <w:abstractNum w:abstractNumId="40" w15:restartNumberingAfterBreak="0">
    <w:nsid w:val="73140767"/>
    <w:multiLevelType w:val="hybridMultilevel"/>
    <w:tmpl w:val="71F8AB66"/>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E45EA"/>
    <w:multiLevelType w:val="hybridMultilevel"/>
    <w:tmpl w:val="52225D36"/>
    <w:lvl w:ilvl="0" w:tplc="0E88FE4C">
      <w:numFmt w:val="bullet"/>
      <w:lvlText w:val=""/>
      <w:lvlJc w:val="left"/>
      <w:pPr>
        <w:ind w:left="720" w:hanging="360"/>
      </w:pPr>
      <w:rPr>
        <w:rFonts w:ascii="CIDFont+F7" w:eastAsia="CIDFont+F7" w:hAnsi="CIDFont+F4" w:cs="CIDFont+F7" w:hint="eastAsia"/>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8E36849"/>
    <w:multiLevelType w:val="hybridMultilevel"/>
    <w:tmpl w:val="1D106AA2"/>
    <w:lvl w:ilvl="0" w:tplc="08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500B88"/>
    <w:multiLevelType w:val="hybridMultilevel"/>
    <w:tmpl w:val="04F0BD3E"/>
    <w:lvl w:ilvl="0" w:tplc="B6265936">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E1B1F41"/>
    <w:multiLevelType w:val="hybridMultilevel"/>
    <w:tmpl w:val="835A8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9933012">
    <w:abstractNumId w:val="17"/>
  </w:num>
  <w:num w:numId="2" w16cid:durableId="304167217">
    <w:abstractNumId w:val="14"/>
  </w:num>
  <w:num w:numId="3" w16cid:durableId="1862088281">
    <w:abstractNumId w:val="22"/>
  </w:num>
  <w:num w:numId="4" w16cid:durableId="819855500">
    <w:abstractNumId w:val="19"/>
  </w:num>
  <w:num w:numId="5" w16cid:durableId="1165123658">
    <w:abstractNumId w:val="0"/>
  </w:num>
  <w:num w:numId="6" w16cid:durableId="1405297787">
    <w:abstractNumId w:val="3"/>
  </w:num>
  <w:num w:numId="7" w16cid:durableId="616985743">
    <w:abstractNumId w:val="5"/>
  </w:num>
  <w:num w:numId="8" w16cid:durableId="1550845264">
    <w:abstractNumId w:val="2"/>
  </w:num>
  <w:num w:numId="9" w16cid:durableId="1870024891">
    <w:abstractNumId w:val="13"/>
  </w:num>
  <w:num w:numId="10" w16cid:durableId="564071621">
    <w:abstractNumId w:val="18"/>
  </w:num>
  <w:num w:numId="11" w16cid:durableId="1509177298">
    <w:abstractNumId w:val="34"/>
  </w:num>
  <w:num w:numId="12" w16cid:durableId="2085374029">
    <w:abstractNumId w:val="1"/>
  </w:num>
  <w:num w:numId="13" w16cid:durableId="2080709085">
    <w:abstractNumId w:val="12"/>
  </w:num>
  <w:num w:numId="14" w16cid:durableId="1196846211">
    <w:abstractNumId w:val="4"/>
  </w:num>
  <w:num w:numId="15" w16cid:durableId="793250890">
    <w:abstractNumId w:val="33"/>
  </w:num>
  <w:num w:numId="16" w16cid:durableId="1479834247">
    <w:abstractNumId w:val="29"/>
  </w:num>
  <w:num w:numId="17" w16cid:durableId="607078571">
    <w:abstractNumId w:val="31"/>
  </w:num>
  <w:num w:numId="18" w16cid:durableId="743528513">
    <w:abstractNumId w:val="23"/>
  </w:num>
  <w:num w:numId="19" w16cid:durableId="1785071205">
    <w:abstractNumId w:val="41"/>
  </w:num>
  <w:num w:numId="20" w16cid:durableId="521362565">
    <w:abstractNumId w:val="32"/>
  </w:num>
  <w:num w:numId="21" w16cid:durableId="959337036">
    <w:abstractNumId w:val="36"/>
  </w:num>
  <w:num w:numId="22" w16cid:durableId="1981223614">
    <w:abstractNumId w:val="25"/>
  </w:num>
  <w:num w:numId="23" w16cid:durableId="1799958105">
    <w:abstractNumId w:val="39"/>
  </w:num>
  <w:num w:numId="24" w16cid:durableId="692270990">
    <w:abstractNumId w:val="9"/>
  </w:num>
  <w:num w:numId="25" w16cid:durableId="296641787">
    <w:abstractNumId w:val="11"/>
  </w:num>
  <w:num w:numId="26" w16cid:durableId="641037830">
    <w:abstractNumId w:val="37"/>
  </w:num>
  <w:num w:numId="27" w16cid:durableId="403573772">
    <w:abstractNumId w:val="27"/>
  </w:num>
  <w:num w:numId="28" w16cid:durableId="1048726836">
    <w:abstractNumId w:val="44"/>
  </w:num>
  <w:num w:numId="29" w16cid:durableId="151991906">
    <w:abstractNumId w:val="30"/>
  </w:num>
  <w:num w:numId="30" w16cid:durableId="1224367261">
    <w:abstractNumId w:val="26"/>
  </w:num>
  <w:num w:numId="31" w16cid:durableId="1066295398">
    <w:abstractNumId w:val="21"/>
  </w:num>
  <w:num w:numId="32" w16cid:durableId="996032383">
    <w:abstractNumId w:val="35"/>
  </w:num>
  <w:num w:numId="33" w16cid:durableId="1094547043">
    <w:abstractNumId w:val="6"/>
  </w:num>
  <w:num w:numId="34" w16cid:durableId="1677614897">
    <w:abstractNumId w:val="10"/>
  </w:num>
  <w:num w:numId="35" w16cid:durableId="1427774716">
    <w:abstractNumId w:val="40"/>
  </w:num>
  <w:num w:numId="36" w16cid:durableId="577831823">
    <w:abstractNumId w:val="43"/>
  </w:num>
  <w:num w:numId="37" w16cid:durableId="2015035458">
    <w:abstractNumId w:val="38"/>
  </w:num>
  <w:num w:numId="38" w16cid:durableId="520583902">
    <w:abstractNumId w:val="24"/>
  </w:num>
  <w:num w:numId="39" w16cid:durableId="272251478">
    <w:abstractNumId w:val="7"/>
  </w:num>
  <w:num w:numId="40" w16cid:durableId="1254509461">
    <w:abstractNumId w:val="20"/>
  </w:num>
  <w:num w:numId="41" w16cid:durableId="1023048486">
    <w:abstractNumId w:val="8"/>
  </w:num>
  <w:num w:numId="42" w16cid:durableId="1434671319">
    <w:abstractNumId w:val="42"/>
  </w:num>
  <w:num w:numId="43" w16cid:durableId="746537980">
    <w:abstractNumId w:val="15"/>
  </w:num>
  <w:num w:numId="44" w16cid:durableId="1060518790">
    <w:abstractNumId w:val="16"/>
  </w:num>
  <w:num w:numId="45" w16cid:durableId="110973456">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283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FB6"/>
    <w:rsid w:val="00005F8B"/>
    <w:rsid w:val="00011147"/>
    <w:rsid w:val="00011321"/>
    <w:rsid w:val="00020182"/>
    <w:rsid w:val="00021E50"/>
    <w:rsid w:val="00032CF8"/>
    <w:rsid w:val="00034D3C"/>
    <w:rsid w:val="0004241F"/>
    <w:rsid w:val="000425CE"/>
    <w:rsid w:val="00045A2E"/>
    <w:rsid w:val="00045ACA"/>
    <w:rsid w:val="00047EA3"/>
    <w:rsid w:val="00062B8D"/>
    <w:rsid w:val="0006364E"/>
    <w:rsid w:val="0006598F"/>
    <w:rsid w:val="00065E57"/>
    <w:rsid w:val="00070228"/>
    <w:rsid w:val="00072E52"/>
    <w:rsid w:val="00073018"/>
    <w:rsid w:val="000768A9"/>
    <w:rsid w:val="00083842"/>
    <w:rsid w:val="00083A9B"/>
    <w:rsid w:val="00091CF1"/>
    <w:rsid w:val="00097D6C"/>
    <w:rsid w:val="000A1C26"/>
    <w:rsid w:val="000A4536"/>
    <w:rsid w:val="000C07F0"/>
    <w:rsid w:val="000C1B3E"/>
    <w:rsid w:val="000C51C3"/>
    <w:rsid w:val="000C61EC"/>
    <w:rsid w:val="000D435E"/>
    <w:rsid w:val="000E2D62"/>
    <w:rsid w:val="000F79A0"/>
    <w:rsid w:val="00110F9D"/>
    <w:rsid w:val="00124034"/>
    <w:rsid w:val="00130D44"/>
    <w:rsid w:val="0014049D"/>
    <w:rsid w:val="001432A5"/>
    <w:rsid w:val="0015301C"/>
    <w:rsid w:val="001573B4"/>
    <w:rsid w:val="0016609E"/>
    <w:rsid w:val="00166883"/>
    <w:rsid w:val="00171DCC"/>
    <w:rsid w:val="00173477"/>
    <w:rsid w:val="00187E92"/>
    <w:rsid w:val="00191343"/>
    <w:rsid w:val="001A67CD"/>
    <w:rsid w:val="001B3D13"/>
    <w:rsid w:val="001B7EBB"/>
    <w:rsid w:val="001C51F2"/>
    <w:rsid w:val="001C66DF"/>
    <w:rsid w:val="001D06C2"/>
    <w:rsid w:val="001E6427"/>
    <w:rsid w:val="00203660"/>
    <w:rsid w:val="002050FE"/>
    <w:rsid w:val="00207A1E"/>
    <w:rsid w:val="00210E69"/>
    <w:rsid w:val="002118B9"/>
    <w:rsid w:val="0021443B"/>
    <w:rsid w:val="00217E00"/>
    <w:rsid w:val="00221161"/>
    <w:rsid w:val="00222CED"/>
    <w:rsid w:val="00225614"/>
    <w:rsid w:val="00230637"/>
    <w:rsid w:val="002440D6"/>
    <w:rsid w:val="002537F8"/>
    <w:rsid w:val="002661C1"/>
    <w:rsid w:val="00270167"/>
    <w:rsid w:val="0027708A"/>
    <w:rsid w:val="00283464"/>
    <w:rsid w:val="002866FD"/>
    <w:rsid w:val="002A5341"/>
    <w:rsid w:val="002A5CF7"/>
    <w:rsid w:val="002B24A3"/>
    <w:rsid w:val="002B491A"/>
    <w:rsid w:val="002C7F31"/>
    <w:rsid w:val="002D7B38"/>
    <w:rsid w:val="002E12DF"/>
    <w:rsid w:val="002E5C54"/>
    <w:rsid w:val="002F4BF2"/>
    <w:rsid w:val="002F4F95"/>
    <w:rsid w:val="00300314"/>
    <w:rsid w:val="003119BC"/>
    <w:rsid w:val="00322433"/>
    <w:rsid w:val="00323761"/>
    <w:rsid w:val="00327491"/>
    <w:rsid w:val="0033059F"/>
    <w:rsid w:val="00336E0D"/>
    <w:rsid w:val="00336FB6"/>
    <w:rsid w:val="00345A22"/>
    <w:rsid w:val="00346729"/>
    <w:rsid w:val="00347CF6"/>
    <w:rsid w:val="00352685"/>
    <w:rsid w:val="00356FC7"/>
    <w:rsid w:val="00364C6E"/>
    <w:rsid w:val="003731F4"/>
    <w:rsid w:val="00384677"/>
    <w:rsid w:val="0038501B"/>
    <w:rsid w:val="00387DE0"/>
    <w:rsid w:val="00392A6A"/>
    <w:rsid w:val="0039370D"/>
    <w:rsid w:val="00395B90"/>
    <w:rsid w:val="003A0D1A"/>
    <w:rsid w:val="003A15EA"/>
    <w:rsid w:val="003B0F36"/>
    <w:rsid w:val="003B1821"/>
    <w:rsid w:val="003C13DD"/>
    <w:rsid w:val="003C4401"/>
    <w:rsid w:val="003C4566"/>
    <w:rsid w:val="003C69F4"/>
    <w:rsid w:val="003C7805"/>
    <w:rsid w:val="003D0603"/>
    <w:rsid w:val="003D08FC"/>
    <w:rsid w:val="003D1128"/>
    <w:rsid w:val="003D2B7F"/>
    <w:rsid w:val="003D37EE"/>
    <w:rsid w:val="003F0B6B"/>
    <w:rsid w:val="00405136"/>
    <w:rsid w:val="004061DE"/>
    <w:rsid w:val="0040724A"/>
    <w:rsid w:val="00407674"/>
    <w:rsid w:val="00411204"/>
    <w:rsid w:val="00412DB7"/>
    <w:rsid w:val="00412FC3"/>
    <w:rsid w:val="00414498"/>
    <w:rsid w:val="004178FD"/>
    <w:rsid w:val="004249AA"/>
    <w:rsid w:val="00431766"/>
    <w:rsid w:val="004348FF"/>
    <w:rsid w:val="004364B2"/>
    <w:rsid w:val="00437111"/>
    <w:rsid w:val="004555A2"/>
    <w:rsid w:val="004569D5"/>
    <w:rsid w:val="004636F5"/>
    <w:rsid w:val="004825D7"/>
    <w:rsid w:val="00486C18"/>
    <w:rsid w:val="00486DF0"/>
    <w:rsid w:val="00494D9F"/>
    <w:rsid w:val="004A04AB"/>
    <w:rsid w:val="004A0F4B"/>
    <w:rsid w:val="004A137E"/>
    <w:rsid w:val="004B2251"/>
    <w:rsid w:val="004B4EC6"/>
    <w:rsid w:val="004C2A83"/>
    <w:rsid w:val="004C34D4"/>
    <w:rsid w:val="004C51F3"/>
    <w:rsid w:val="004C577B"/>
    <w:rsid w:val="004D062E"/>
    <w:rsid w:val="004D06EA"/>
    <w:rsid w:val="004E5F91"/>
    <w:rsid w:val="004E6CBF"/>
    <w:rsid w:val="004E6E32"/>
    <w:rsid w:val="004F455B"/>
    <w:rsid w:val="00513B6E"/>
    <w:rsid w:val="00521AEE"/>
    <w:rsid w:val="00523A83"/>
    <w:rsid w:val="00523E36"/>
    <w:rsid w:val="00532DCF"/>
    <w:rsid w:val="00541EB1"/>
    <w:rsid w:val="00552062"/>
    <w:rsid w:val="005624C6"/>
    <w:rsid w:val="00566C3C"/>
    <w:rsid w:val="00567BB8"/>
    <w:rsid w:val="00576099"/>
    <w:rsid w:val="0057634F"/>
    <w:rsid w:val="005846F3"/>
    <w:rsid w:val="00585259"/>
    <w:rsid w:val="0059143B"/>
    <w:rsid w:val="005974E7"/>
    <w:rsid w:val="00597A58"/>
    <w:rsid w:val="005A1E08"/>
    <w:rsid w:val="005A539D"/>
    <w:rsid w:val="005A5EA1"/>
    <w:rsid w:val="005B3B74"/>
    <w:rsid w:val="005B6B7F"/>
    <w:rsid w:val="005C769D"/>
    <w:rsid w:val="005E10FD"/>
    <w:rsid w:val="005E156A"/>
    <w:rsid w:val="005E5A40"/>
    <w:rsid w:val="005F09B0"/>
    <w:rsid w:val="005F2032"/>
    <w:rsid w:val="005F28E6"/>
    <w:rsid w:val="0060717E"/>
    <w:rsid w:val="0061049E"/>
    <w:rsid w:val="00611F70"/>
    <w:rsid w:val="00622408"/>
    <w:rsid w:val="00624988"/>
    <w:rsid w:val="006257F2"/>
    <w:rsid w:val="0062793C"/>
    <w:rsid w:val="006310EB"/>
    <w:rsid w:val="00631663"/>
    <w:rsid w:val="0064190C"/>
    <w:rsid w:val="0064199B"/>
    <w:rsid w:val="0064430D"/>
    <w:rsid w:val="00655DCC"/>
    <w:rsid w:val="00656302"/>
    <w:rsid w:val="00670413"/>
    <w:rsid w:val="00671524"/>
    <w:rsid w:val="00672533"/>
    <w:rsid w:val="00674D0D"/>
    <w:rsid w:val="00680C34"/>
    <w:rsid w:val="00682AD4"/>
    <w:rsid w:val="00683517"/>
    <w:rsid w:val="00684FD9"/>
    <w:rsid w:val="00690369"/>
    <w:rsid w:val="00693D8A"/>
    <w:rsid w:val="00696129"/>
    <w:rsid w:val="00696779"/>
    <w:rsid w:val="006A307A"/>
    <w:rsid w:val="006A361C"/>
    <w:rsid w:val="006E3ACE"/>
    <w:rsid w:val="006E424F"/>
    <w:rsid w:val="006E49BD"/>
    <w:rsid w:val="006F059B"/>
    <w:rsid w:val="00703B56"/>
    <w:rsid w:val="00706DF0"/>
    <w:rsid w:val="0071596E"/>
    <w:rsid w:val="00720F32"/>
    <w:rsid w:val="007242D9"/>
    <w:rsid w:val="0072565E"/>
    <w:rsid w:val="007319B1"/>
    <w:rsid w:val="00732279"/>
    <w:rsid w:val="00733BFF"/>
    <w:rsid w:val="0073486F"/>
    <w:rsid w:val="00735D0F"/>
    <w:rsid w:val="0074463E"/>
    <w:rsid w:val="00745E16"/>
    <w:rsid w:val="0074775C"/>
    <w:rsid w:val="0075274F"/>
    <w:rsid w:val="0075724B"/>
    <w:rsid w:val="0076034C"/>
    <w:rsid w:val="00762AFA"/>
    <w:rsid w:val="00773AAE"/>
    <w:rsid w:val="00775D84"/>
    <w:rsid w:val="00780BC6"/>
    <w:rsid w:val="00782AA9"/>
    <w:rsid w:val="00783E6C"/>
    <w:rsid w:val="007844C5"/>
    <w:rsid w:val="00786327"/>
    <w:rsid w:val="00787534"/>
    <w:rsid w:val="00790658"/>
    <w:rsid w:val="00797502"/>
    <w:rsid w:val="007B36D1"/>
    <w:rsid w:val="007B7862"/>
    <w:rsid w:val="007C07A1"/>
    <w:rsid w:val="007C76B5"/>
    <w:rsid w:val="007D028B"/>
    <w:rsid w:val="007F03C6"/>
    <w:rsid w:val="007F0A3E"/>
    <w:rsid w:val="007F22F1"/>
    <w:rsid w:val="00800A99"/>
    <w:rsid w:val="00803DE0"/>
    <w:rsid w:val="0080502C"/>
    <w:rsid w:val="00807E39"/>
    <w:rsid w:val="008121DC"/>
    <w:rsid w:val="008124E1"/>
    <w:rsid w:val="00832A64"/>
    <w:rsid w:val="0084273B"/>
    <w:rsid w:val="00855555"/>
    <w:rsid w:val="00856434"/>
    <w:rsid w:val="00856BF9"/>
    <w:rsid w:val="0086218A"/>
    <w:rsid w:val="008624D1"/>
    <w:rsid w:val="00871395"/>
    <w:rsid w:val="0087192A"/>
    <w:rsid w:val="00872AD9"/>
    <w:rsid w:val="008748A7"/>
    <w:rsid w:val="00881226"/>
    <w:rsid w:val="008865AE"/>
    <w:rsid w:val="00895044"/>
    <w:rsid w:val="008A15F6"/>
    <w:rsid w:val="008B1228"/>
    <w:rsid w:val="008C46BC"/>
    <w:rsid w:val="008C7D03"/>
    <w:rsid w:val="008D48CD"/>
    <w:rsid w:val="008D62F8"/>
    <w:rsid w:val="008E5A2A"/>
    <w:rsid w:val="008E6317"/>
    <w:rsid w:val="009021DA"/>
    <w:rsid w:val="0090352A"/>
    <w:rsid w:val="00913F0A"/>
    <w:rsid w:val="00927029"/>
    <w:rsid w:val="0093715C"/>
    <w:rsid w:val="0093768E"/>
    <w:rsid w:val="00941AB0"/>
    <w:rsid w:val="00946329"/>
    <w:rsid w:val="00953C0B"/>
    <w:rsid w:val="00954DD5"/>
    <w:rsid w:val="00956C96"/>
    <w:rsid w:val="00962FFA"/>
    <w:rsid w:val="009717EC"/>
    <w:rsid w:val="009842FD"/>
    <w:rsid w:val="00992316"/>
    <w:rsid w:val="0099432A"/>
    <w:rsid w:val="00994DE3"/>
    <w:rsid w:val="009B1996"/>
    <w:rsid w:val="009B2F16"/>
    <w:rsid w:val="009B4D12"/>
    <w:rsid w:val="009B760E"/>
    <w:rsid w:val="009D7150"/>
    <w:rsid w:val="009E27BE"/>
    <w:rsid w:val="009E31B8"/>
    <w:rsid w:val="009F4911"/>
    <w:rsid w:val="00A00D2E"/>
    <w:rsid w:val="00A0336A"/>
    <w:rsid w:val="00A03C93"/>
    <w:rsid w:val="00A04904"/>
    <w:rsid w:val="00A11BF4"/>
    <w:rsid w:val="00A148CA"/>
    <w:rsid w:val="00A17CCB"/>
    <w:rsid w:val="00A22A0D"/>
    <w:rsid w:val="00A272A9"/>
    <w:rsid w:val="00A3562F"/>
    <w:rsid w:val="00A4189C"/>
    <w:rsid w:val="00A51005"/>
    <w:rsid w:val="00A5165B"/>
    <w:rsid w:val="00A54C96"/>
    <w:rsid w:val="00A557F4"/>
    <w:rsid w:val="00A628AE"/>
    <w:rsid w:val="00A629F3"/>
    <w:rsid w:val="00A65696"/>
    <w:rsid w:val="00A77262"/>
    <w:rsid w:val="00A77FBD"/>
    <w:rsid w:val="00A80125"/>
    <w:rsid w:val="00A91B15"/>
    <w:rsid w:val="00A939EF"/>
    <w:rsid w:val="00A9490E"/>
    <w:rsid w:val="00A963DE"/>
    <w:rsid w:val="00AA6333"/>
    <w:rsid w:val="00AB16C1"/>
    <w:rsid w:val="00AB4889"/>
    <w:rsid w:val="00AC4E9F"/>
    <w:rsid w:val="00AC7767"/>
    <w:rsid w:val="00AC7996"/>
    <w:rsid w:val="00AD127D"/>
    <w:rsid w:val="00AE4A65"/>
    <w:rsid w:val="00AE5790"/>
    <w:rsid w:val="00AF53B9"/>
    <w:rsid w:val="00B01C84"/>
    <w:rsid w:val="00B02290"/>
    <w:rsid w:val="00B02330"/>
    <w:rsid w:val="00B06077"/>
    <w:rsid w:val="00B166DC"/>
    <w:rsid w:val="00B201A9"/>
    <w:rsid w:val="00B3548D"/>
    <w:rsid w:val="00B47182"/>
    <w:rsid w:val="00B622AE"/>
    <w:rsid w:val="00B825A0"/>
    <w:rsid w:val="00B8417E"/>
    <w:rsid w:val="00B86524"/>
    <w:rsid w:val="00BA54F0"/>
    <w:rsid w:val="00BB6C6F"/>
    <w:rsid w:val="00BD541A"/>
    <w:rsid w:val="00BE1A5C"/>
    <w:rsid w:val="00BE2894"/>
    <w:rsid w:val="00BE53E9"/>
    <w:rsid w:val="00C0075E"/>
    <w:rsid w:val="00C00869"/>
    <w:rsid w:val="00C10A93"/>
    <w:rsid w:val="00C122DC"/>
    <w:rsid w:val="00C1624C"/>
    <w:rsid w:val="00C20DBA"/>
    <w:rsid w:val="00C30493"/>
    <w:rsid w:val="00C34453"/>
    <w:rsid w:val="00C41477"/>
    <w:rsid w:val="00C54EA9"/>
    <w:rsid w:val="00C57A69"/>
    <w:rsid w:val="00C65BFB"/>
    <w:rsid w:val="00C67023"/>
    <w:rsid w:val="00C715A1"/>
    <w:rsid w:val="00C720B6"/>
    <w:rsid w:val="00C7270C"/>
    <w:rsid w:val="00C815E1"/>
    <w:rsid w:val="00C81CA6"/>
    <w:rsid w:val="00C852C6"/>
    <w:rsid w:val="00C904F5"/>
    <w:rsid w:val="00C91C91"/>
    <w:rsid w:val="00C92131"/>
    <w:rsid w:val="00C96198"/>
    <w:rsid w:val="00C972AD"/>
    <w:rsid w:val="00C973AD"/>
    <w:rsid w:val="00CA3AFF"/>
    <w:rsid w:val="00CA4D33"/>
    <w:rsid w:val="00CA6C7D"/>
    <w:rsid w:val="00CB46E7"/>
    <w:rsid w:val="00CB4E01"/>
    <w:rsid w:val="00CB76DB"/>
    <w:rsid w:val="00CC329B"/>
    <w:rsid w:val="00CC39B0"/>
    <w:rsid w:val="00CC3EFF"/>
    <w:rsid w:val="00CD34FB"/>
    <w:rsid w:val="00CD4459"/>
    <w:rsid w:val="00CE13BF"/>
    <w:rsid w:val="00CE2C5A"/>
    <w:rsid w:val="00CF6C4F"/>
    <w:rsid w:val="00D065EB"/>
    <w:rsid w:val="00D16F45"/>
    <w:rsid w:val="00D27099"/>
    <w:rsid w:val="00D272B1"/>
    <w:rsid w:val="00D314E9"/>
    <w:rsid w:val="00D347CF"/>
    <w:rsid w:val="00D3553A"/>
    <w:rsid w:val="00D414A4"/>
    <w:rsid w:val="00D41F6D"/>
    <w:rsid w:val="00D4217C"/>
    <w:rsid w:val="00D51847"/>
    <w:rsid w:val="00D53C75"/>
    <w:rsid w:val="00D558B8"/>
    <w:rsid w:val="00D64412"/>
    <w:rsid w:val="00D67A7F"/>
    <w:rsid w:val="00D7556F"/>
    <w:rsid w:val="00D75EC0"/>
    <w:rsid w:val="00D94E58"/>
    <w:rsid w:val="00D962DD"/>
    <w:rsid w:val="00DA61A5"/>
    <w:rsid w:val="00DB02E8"/>
    <w:rsid w:val="00DB5E80"/>
    <w:rsid w:val="00DB76B1"/>
    <w:rsid w:val="00DC2669"/>
    <w:rsid w:val="00DC528B"/>
    <w:rsid w:val="00DE1E96"/>
    <w:rsid w:val="00DE4F7C"/>
    <w:rsid w:val="00DE519A"/>
    <w:rsid w:val="00DF213C"/>
    <w:rsid w:val="00DF2250"/>
    <w:rsid w:val="00E0479D"/>
    <w:rsid w:val="00E10167"/>
    <w:rsid w:val="00E13031"/>
    <w:rsid w:val="00E27F19"/>
    <w:rsid w:val="00E42DBF"/>
    <w:rsid w:val="00E449B4"/>
    <w:rsid w:val="00E522BB"/>
    <w:rsid w:val="00E5647F"/>
    <w:rsid w:val="00E6575F"/>
    <w:rsid w:val="00E70781"/>
    <w:rsid w:val="00E735AD"/>
    <w:rsid w:val="00E8043B"/>
    <w:rsid w:val="00E806AD"/>
    <w:rsid w:val="00E82F8D"/>
    <w:rsid w:val="00E8722B"/>
    <w:rsid w:val="00E90836"/>
    <w:rsid w:val="00E94419"/>
    <w:rsid w:val="00E97A1C"/>
    <w:rsid w:val="00EA0686"/>
    <w:rsid w:val="00EA4223"/>
    <w:rsid w:val="00EA4470"/>
    <w:rsid w:val="00EA60BE"/>
    <w:rsid w:val="00EB006A"/>
    <w:rsid w:val="00EB24C9"/>
    <w:rsid w:val="00EC247E"/>
    <w:rsid w:val="00EC34CD"/>
    <w:rsid w:val="00ED29A6"/>
    <w:rsid w:val="00EE3DDA"/>
    <w:rsid w:val="00EE5EA2"/>
    <w:rsid w:val="00EE6DCA"/>
    <w:rsid w:val="00EF793E"/>
    <w:rsid w:val="00EF7B30"/>
    <w:rsid w:val="00F01960"/>
    <w:rsid w:val="00F125C9"/>
    <w:rsid w:val="00F13EFB"/>
    <w:rsid w:val="00F1563D"/>
    <w:rsid w:val="00F316DC"/>
    <w:rsid w:val="00F41D58"/>
    <w:rsid w:val="00F542EE"/>
    <w:rsid w:val="00F55A57"/>
    <w:rsid w:val="00F60D27"/>
    <w:rsid w:val="00F662DD"/>
    <w:rsid w:val="00F67404"/>
    <w:rsid w:val="00F73811"/>
    <w:rsid w:val="00F805B9"/>
    <w:rsid w:val="00F83147"/>
    <w:rsid w:val="00F91B8F"/>
    <w:rsid w:val="00F92DC1"/>
    <w:rsid w:val="00FA403C"/>
    <w:rsid w:val="00FA47BB"/>
    <w:rsid w:val="00FA78E9"/>
    <w:rsid w:val="00FB60A1"/>
    <w:rsid w:val="00FB6BB0"/>
    <w:rsid w:val="00FB7B85"/>
    <w:rsid w:val="00FC1040"/>
    <w:rsid w:val="00FC75A4"/>
    <w:rsid w:val="00FE41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261A4"/>
  <w15:chartTrackingRefBased/>
  <w15:docId w15:val="{45B9F978-9D96-4ECD-9DE3-4C98D4C0E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82F8D"/>
    <w:pPr>
      <w:widowControl w:val="0"/>
      <w:autoSpaceDE w:val="0"/>
      <w:autoSpaceDN w:val="0"/>
      <w:spacing w:after="0" w:line="240" w:lineRule="auto"/>
      <w:ind w:left="317"/>
      <w:outlineLvl w:val="0"/>
    </w:pPr>
    <w:rPr>
      <w:rFonts w:ascii="Times New Roman" w:eastAsia="Times New Roman" w:hAnsi="Times New Roman" w:cs="Times New Roman"/>
      <w:b/>
      <w:bCs/>
      <w:sz w:val="24"/>
      <w:szCs w:val="24"/>
      <w:lang w:val="lv" w:eastAsia="lv"/>
    </w:rPr>
  </w:style>
  <w:style w:type="paragraph" w:styleId="Heading2">
    <w:name w:val="heading 2"/>
    <w:basedOn w:val="Normal"/>
    <w:next w:val="Normal"/>
    <w:link w:val="Heading2Char"/>
    <w:uiPriority w:val="9"/>
    <w:unhideWhenUsed/>
    <w:qFormat/>
    <w:rsid w:val="005974E7"/>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6FB6"/>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99"/>
    <w:unhideWhenUsed/>
    <w:rsid w:val="004C2A83"/>
    <w:pPr>
      <w:spacing w:after="120"/>
    </w:pPr>
  </w:style>
  <w:style w:type="character" w:customStyle="1" w:styleId="BodyTextChar">
    <w:name w:val="Body Text Char"/>
    <w:basedOn w:val="DefaultParagraphFont"/>
    <w:link w:val="BodyText"/>
    <w:uiPriority w:val="99"/>
    <w:rsid w:val="004C2A83"/>
  </w:style>
  <w:style w:type="table" w:styleId="TableGrid">
    <w:name w:val="Table Grid"/>
    <w:basedOn w:val="TableNormal"/>
    <w:uiPriority w:val="39"/>
    <w:rsid w:val="00EC3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BE53E9"/>
    <w:pPr>
      <w:ind w:left="720"/>
      <w:contextualSpacing/>
    </w:pPr>
  </w:style>
  <w:style w:type="paragraph" w:styleId="Header">
    <w:name w:val="header"/>
    <w:basedOn w:val="Normal"/>
    <w:link w:val="HeaderChar"/>
    <w:uiPriority w:val="99"/>
    <w:unhideWhenUsed/>
    <w:rsid w:val="00521A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AEE"/>
  </w:style>
  <w:style w:type="paragraph" w:styleId="Footer">
    <w:name w:val="footer"/>
    <w:basedOn w:val="Normal"/>
    <w:link w:val="FooterChar"/>
    <w:uiPriority w:val="99"/>
    <w:unhideWhenUsed/>
    <w:rsid w:val="00521A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AEE"/>
  </w:style>
  <w:style w:type="character" w:customStyle="1" w:styleId="Heading1Char">
    <w:name w:val="Heading 1 Char"/>
    <w:basedOn w:val="DefaultParagraphFont"/>
    <w:link w:val="Heading1"/>
    <w:uiPriority w:val="9"/>
    <w:rsid w:val="00E82F8D"/>
    <w:rPr>
      <w:rFonts w:ascii="Times New Roman" w:eastAsia="Times New Roman" w:hAnsi="Times New Roman" w:cs="Times New Roman"/>
      <w:b/>
      <w:bCs/>
      <w:sz w:val="24"/>
      <w:szCs w:val="24"/>
      <w:lang w:val="lv" w:eastAsia="lv"/>
    </w:rPr>
  </w:style>
  <w:style w:type="paragraph" w:styleId="EndnoteText">
    <w:name w:val="endnote text"/>
    <w:basedOn w:val="Normal"/>
    <w:link w:val="EndnoteTextChar"/>
    <w:uiPriority w:val="99"/>
    <w:semiHidden/>
    <w:unhideWhenUsed/>
    <w:rsid w:val="003C13DD"/>
    <w:pPr>
      <w:widowControl w:val="0"/>
      <w:autoSpaceDE w:val="0"/>
      <w:autoSpaceDN w:val="0"/>
      <w:spacing w:after="0" w:line="240" w:lineRule="auto"/>
    </w:pPr>
    <w:rPr>
      <w:rFonts w:ascii="Times New Roman" w:eastAsia="Times New Roman" w:hAnsi="Times New Roman" w:cs="Times New Roman"/>
      <w:sz w:val="20"/>
      <w:szCs w:val="20"/>
      <w:lang w:val="lv" w:eastAsia="lv"/>
    </w:rPr>
  </w:style>
  <w:style w:type="character" w:customStyle="1" w:styleId="EndnoteTextChar">
    <w:name w:val="Endnote Text Char"/>
    <w:basedOn w:val="DefaultParagraphFont"/>
    <w:link w:val="EndnoteText"/>
    <w:uiPriority w:val="99"/>
    <w:semiHidden/>
    <w:rsid w:val="003C13DD"/>
    <w:rPr>
      <w:rFonts w:ascii="Times New Roman" w:eastAsia="Times New Roman" w:hAnsi="Times New Roman" w:cs="Times New Roman"/>
      <w:sz w:val="20"/>
      <w:szCs w:val="20"/>
      <w:lang w:val="lv" w:eastAsia="lv"/>
    </w:rPr>
  </w:style>
  <w:style w:type="character" w:styleId="EndnoteReference">
    <w:name w:val="endnote reference"/>
    <w:basedOn w:val="DefaultParagraphFont"/>
    <w:uiPriority w:val="99"/>
    <w:semiHidden/>
    <w:unhideWhenUsed/>
    <w:rsid w:val="003C13DD"/>
    <w:rPr>
      <w:vertAlign w:val="superscript"/>
    </w:rPr>
  </w:style>
  <w:style w:type="paragraph" w:customStyle="1" w:styleId="TableParagraph">
    <w:name w:val="Table Paragraph"/>
    <w:basedOn w:val="Normal"/>
    <w:uiPriority w:val="1"/>
    <w:qFormat/>
    <w:rsid w:val="0080502C"/>
    <w:pPr>
      <w:widowControl w:val="0"/>
      <w:autoSpaceDE w:val="0"/>
      <w:autoSpaceDN w:val="0"/>
      <w:spacing w:after="0" w:line="240" w:lineRule="auto"/>
    </w:pPr>
    <w:rPr>
      <w:rFonts w:ascii="Times New Roman" w:eastAsia="Times New Roman" w:hAnsi="Times New Roman" w:cs="Times New Roman"/>
      <w:lang w:val="lv" w:eastAsia="lv"/>
    </w:rPr>
  </w:style>
  <w:style w:type="paragraph" w:styleId="BodyTextIndent">
    <w:name w:val="Body Text Indent"/>
    <w:basedOn w:val="Normal"/>
    <w:link w:val="BodyTextIndentChar"/>
    <w:uiPriority w:val="99"/>
    <w:semiHidden/>
    <w:unhideWhenUsed/>
    <w:rsid w:val="00222CED"/>
    <w:pPr>
      <w:spacing w:after="120"/>
      <w:ind w:left="283"/>
    </w:pPr>
  </w:style>
  <w:style w:type="character" w:customStyle="1" w:styleId="BodyTextIndentChar">
    <w:name w:val="Body Text Indent Char"/>
    <w:basedOn w:val="DefaultParagraphFont"/>
    <w:link w:val="BodyTextIndent"/>
    <w:uiPriority w:val="99"/>
    <w:semiHidden/>
    <w:rsid w:val="00222CED"/>
  </w:style>
  <w:style w:type="character" w:customStyle="1" w:styleId="a">
    <w:name w:val="Основной текст_"/>
    <w:basedOn w:val="DefaultParagraphFont"/>
    <w:link w:val="1"/>
    <w:rsid w:val="008D48CD"/>
    <w:rPr>
      <w:shd w:val="clear" w:color="auto" w:fill="FFFFFF"/>
    </w:rPr>
  </w:style>
  <w:style w:type="paragraph" w:customStyle="1" w:styleId="1">
    <w:name w:val="Основной текст1"/>
    <w:basedOn w:val="Normal"/>
    <w:link w:val="a"/>
    <w:rsid w:val="008D48CD"/>
    <w:pPr>
      <w:widowControl w:val="0"/>
      <w:shd w:val="clear" w:color="auto" w:fill="FFFFFF"/>
      <w:spacing w:after="0" w:line="240" w:lineRule="auto"/>
      <w:jc w:val="both"/>
    </w:pPr>
  </w:style>
  <w:style w:type="character" w:customStyle="1" w:styleId="Heading2Char">
    <w:name w:val="Heading 2 Char"/>
    <w:basedOn w:val="DefaultParagraphFont"/>
    <w:link w:val="Heading2"/>
    <w:uiPriority w:val="9"/>
    <w:rsid w:val="005974E7"/>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803D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3DE0"/>
    <w:rPr>
      <w:sz w:val="20"/>
      <w:szCs w:val="20"/>
    </w:rPr>
  </w:style>
  <w:style w:type="character" w:styleId="FootnoteReference">
    <w:name w:val="footnote reference"/>
    <w:basedOn w:val="DefaultParagraphFont"/>
    <w:uiPriority w:val="99"/>
    <w:semiHidden/>
    <w:unhideWhenUsed/>
    <w:rsid w:val="00803DE0"/>
    <w:rPr>
      <w:vertAlign w:val="superscript"/>
    </w:rPr>
  </w:style>
  <w:style w:type="paragraph" w:styleId="Revision">
    <w:name w:val="Revision"/>
    <w:hidden/>
    <w:uiPriority w:val="99"/>
    <w:semiHidden/>
    <w:rsid w:val="00E522BB"/>
    <w:pPr>
      <w:spacing w:after="0" w:line="240" w:lineRule="auto"/>
    </w:pPr>
  </w:style>
  <w:style w:type="character" w:styleId="CommentReference">
    <w:name w:val="annotation reference"/>
    <w:basedOn w:val="DefaultParagraphFont"/>
    <w:uiPriority w:val="99"/>
    <w:semiHidden/>
    <w:unhideWhenUsed/>
    <w:rsid w:val="00E522BB"/>
    <w:rPr>
      <w:sz w:val="16"/>
      <w:szCs w:val="16"/>
    </w:rPr>
  </w:style>
  <w:style w:type="paragraph" w:styleId="CommentText">
    <w:name w:val="annotation text"/>
    <w:basedOn w:val="Normal"/>
    <w:link w:val="CommentTextChar"/>
    <w:uiPriority w:val="99"/>
    <w:semiHidden/>
    <w:unhideWhenUsed/>
    <w:rsid w:val="00E522BB"/>
    <w:pPr>
      <w:spacing w:line="240" w:lineRule="auto"/>
    </w:pPr>
    <w:rPr>
      <w:sz w:val="20"/>
      <w:szCs w:val="20"/>
    </w:rPr>
  </w:style>
  <w:style w:type="character" w:customStyle="1" w:styleId="CommentTextChar">
    <w:name w:val="Comment Text Char"/>
    <w:basedOn w:val="DefaultParagraphFont"/>
    <w:link w:val="CommentText"/>
    <w:uiPriority w:val="99"/>
    <w:semiHidden/>
    <w:rsid w:val="00E522BB"/>
    <w:rPr>
      <w:sz w:val="20"/>
      <w:szCs w:val="20"/>
    </w:rPr>
  </w:style>
  <w:style w:type="paragraph" w:styleId="CommentSubject">
    <w:name w:val="annotation subject"/>
    <w:basedOn w:val="CommentText"/>
    <w:next w:val="CommentText"/>
    <w:link w:val="CommentSubjectChar"/>
    <w:uiPriority w:val="99"/>
    <w:semiHidden/>
    <w:unhideWhenUsed/>
    <w:rsid w:val="00E522BB"/>
    <w:rPr>
      <w:b/>
      <w:bCs/>
    </w:rPr>
  </w:style>
  <w:style w:type="character" w:customStyle="1" w:styleId="CommentSubjectChar">
    <w:name w:val="Comment Subject Char"/>
    <w:basedOn w:val="CommentTextChar"/>
    <w:link w:val="CommentSubject"/>
    <w:uiPriority w:val="99"/>
    <w:semiHidden/>
    <w:rsid w:val="00E522BB"/>
    <w:rPr>
      <w:b/>
      <w:bCs/>
      <w:sz w:val="20"/>
      <w:szCs w:val="20"/>
    </w:rPr>
  </w:style>
  <w:style w:type="paragraph" w:styleId="BalloonText">
    <w:name w:val="Balloon Text"/>
    <w:basedOn w:val="Normal"/>
    <w:link w:val="BalloonTextChar"/>
    <w:uiPriority w:val="99"/>
    <w:semiHidden/>
    <w:unhideWhenUsed/>
    <w:rsid w:val="00CB4E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9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262FB-6A94-432C-ADB5-20FE24755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2031</TotalTime>
  <Pages>19</Pages>
  <Words>35904</Words>
  <Characters>20466</Characters>
  <Application>Microsoft Office Word</Application>
  <DocSecurity>0</DocSecurity>
  <Lines>170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2022-09-08T08:29:00Z</cp:lastPrinted>
  <dcterms:created xsi:type="dcterms:W3CDTF">2022-09-28T20:48:00Z</dcterms:created>
  <dcterms:modified xsi:type="dcterms:W3CDTF">2023-02-06T15:27:00Z</dcterms:modified>
</cp:coreProperties>
</file>